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B346B" w14:textId="77777777" w:rsidR="000F4A9C" w:rsidRDefault="000F4A9C" w:rsidP="00665B2E">
      <w:pPr>
        <w:tabs>
          <w:tab w:val="left" w:pos="8931"/>
        </w:tabs>
      </w:pPr>
    </w:p>
    <w:p w14:paraId="590B346C" w14:textId="77777777" w:rsidR="000F4A9C" w:rsidRDefault="000F4A9C"/>
    <w:p w14:paraId="590B346D" w14:textId="77777777" w:rsidR="000F4A9C" w:rsidRDefault="000F4A9C"/>
    <w:p w14:paraId="590B346E" w14:textId="77777777" w:rsidR="00532BF4" w:rsidRDefault="00532BF4"/>
    <w:p w14:paraId="590B346F" w14:textId="77777777" w:rsidR="00532BF4" w:rsidRDefault="00532BF4"/>
    <w:p w14:paraId="590B3470" w14:textId="77777777" w:rsidR="00532BF4" w:rsidRDefault="00532BF4"/>
    <w:p w14:paraId="590B3471" w14:textId="77777777" w:rsidR="000F4A9C" w:rsidRDefault="000F4A9C">
      <w:r>
        <w:t>___________________________________________________________________________</w:t>
      </w:r>
    </w:p>
    <w:p w14:paraId="590B3472" w14:textId="77777777" w:rsidR="000F4A9C" w:rsidRDefault="000F4A9C"/>
    <w:p w14:paraId="590B3473" w14:textId="77777777" w:rsidR="000F4A9C" w:rsidRDefault="00532BF4">
      <w:pPr>
        <w:ind w:right="567"/>
        <w:jc w:val="right"/>
        <w:rPr>
          <w:b/>
          <w:bCs/>
          <w:sz w:val="48"/>
          <w:szCs w:val="48"/>
        </w:rPr>
      </w:pPr>
      <w:proofErr w:type="spellStart"/>
      <w:r>
        <w:rPr>
          <w:b/>
          <w:bCs/>
          <w:sz w:val="48"/>
          <w:szCs w:val="48"/>
        </w:rPr>
        <w:t>KanTa</w:t>
      </w:r>
      <w:proofErr w:type="spellEnd"/>
      <w:r>
        <w:rPr>
          <w:b/>
          <w:bCs/>
          <w:sz w:val="48"/>
          <w:szCs w:val="48"/>
        </w:rPr>
        <w:t xml:space="preserve"> HL7 rajapintamäärittelyt</w:t>
      </w:r>
    </w:p>
    <w:p w14:paraId="590B3474" w14:textId="77777777" w:rsidR="000F4A9C" w:rsidRDefault="000F4A9C">
      <w:r>
        <w:t>____________________________________________________________________________</w:t>
      </w:r>
    </w:p>
    <w:p w14:paraId="590B3475" w14:textId="77777777" w:rsidR="000F4A9C" w:rsidRDefault="000F4A9C"/>
    <w:p w14:paraId="590B3476" w14:textId="77777777" w:rsidR="000F4A9C" w:rsidRDefault="000F4A9C"/>
    <w:p w14:paraId="590B3477" w14:textId="77777777" w:rsidR="000F4A9C" w:rsidRDefault="000F4A9C"/>
    <w:p w14:paraId="590B3478" w14:textId="77777777" w:rsidR="000F4A9C" w:rsidRDefault="000F4A9C"/>
    <w:p w14:paraId="590B3479" w14:textId="77777777" w:rsidR="000F4A9C" w:rsidRDefault="000F4A9C"/>
    <w:p w14:paraId="590B347A" w14:textId="77777777" w:rsidR="000F4A9C" w:rsidRDefault="000F4A9C"/>
    <w:p w14:paraId="590B347B" w14:textId="77777777" w:rsidR="000F4A9C" w:rsidRDefault="000F4A9C"/>
    <w:p w14:paraId="590B347C" w14:textId="08887570" w:rsidR="000F4A9C" w:rsidRDefault="00532BF4">
      <w:pPr>
        <w:pStyle w:val="Vakiosisennys"/>
        <w:jc w:val="center"/>
        <w:outlineLvl w:val="0"/>
        <w:rPr>
          <w:b/>
          <w:sz w:val="40"/>
        </w:rPr>
      </w:pPr>
      <w:bookmarkStart w:id="0" w:name="_Toc403323847"/>
      <w:r>
        <w:rPr>
          <w:b/>
          <w:bCs/>
          <w:sz w:val="40"/>
        </w:rPr>
        <w:t>Kan</w:t>
      </w:r>
      <w:ins w:id="1" w:author="Tekijä">
        <w:r w:rsidR="00BD6509">
          <w:rPr>
            <w:b/>
            <w:bCs/>
            <w:sz w:val="40"/>
          </w:rPr>
          <w:t>t</w:t>
        </w:r>
      </w:ins>
      <w:del w:id="2" w:author="Tekijä">
        <w:r w:rsidDel="00BD6509">
          <w:rPr>
            <w:b/>
            <w:bCs/>
            <w:sz w:val="40"/>
          </w:rPr>
          <w:delText>T</w:delText>
        </w:r>
      </w:del>
      <w:r>
        <w:rPr>
          <w:b/>
          <w:bCs/>
          <w:sz w:val="40"/>
        </w:rPr>
        <w:t xml:space="preserve">a kuvantamisen </w:t>
      </w:r>
      <w:r w:rsidR="005F09EE">
        <w:rPr>
          <w:b/>
          <w:bCs/>
          <w:sz w:val="40"/>
        </w:rPr>
        <w:t xml:space="preserve">CDA R2 </w:t>
      </w:r>
      <w:del w:id="3" w:author="Tekijä">
        <w:r w:rsidR="005F09EE" w:rsidDel="00BD6509">
          <w:rPr>
            <w:b/>
            <w:bCs/>
            <w:sz w:val="40"/>
          </w:rPr>
          <w:delText>asiakirjarakenteet</w:delText>
        </w:r>
      </w:del>
      <w:ins w:id="4" w:author="Tekijä">
        <w:r w:rsidR="00BD6509">
          <w:rPr>
            <w:b/>
            <w:bCs/>
            <w:sz w:val="40"/>
          </w:rPr>
          <w:t>merkinnät</w:t>
        </w:r>
      </w:ins>
      <w:bookmarkEnd w:id="0"/>
      <w:r w:rsidR="000F4A9C">
        <w:rPr>
          <w:b/>
          <w:sz w:val="40"/>
        </w:rPr>
        <w:br/>
      </w:r>
    </w:p>
    <w:p w14:paraId="590B347D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90B347E" w14:textId="77777777" w:rsidR="000F4A9C" w:rsidRDefault="000F4A9C"/>
    <w:p w14:paraId="590B347F" w14:textId="77777777" w:rsidR="000F4A9C" w:rsidRDefault="000F4A9C">
      <w:pPr>
        <w:rPr>
          <w:b/>
        </w:rPr>
      </w:pPr>
    </w:p>
    <w:p w14:paraId="590B3480" w14:textId="77777777" w:rsidR="000F4A9C" w:rsidRDefault="000F4A9C">
      <w:pPr>
        <w:rPr>
          <w:b/>
        </w:rPr>
      </w:pPr>
    </w:p>
    <w:p w14:paraId="590B3481" w14:textId="77777777" w:rsidR="000F4A9C" w:rsidRDefault="000F4A9C">
      <w:pPr>
        <w:rPr>
          <w:b/>
        </w:rPr>
      </w:pPr>
    </w:p>
    <w:p w14:paraId="590B3482" w14:textId="77777777" w:rsidR="000F4A9C" w:rsidRDefault="000F4A9C">
      <w:pPr>
        <w:rPr>
          <w:b/>
        </w:rPr>
      </w:pPr>
    </w:p>
    <w:p w14:paraId="590B3483" w14:textId="77777777" w:rsidR="000F4A9C" w:rsidRDefault="000F4A9C">
      <w:pPr>
        <w:rPr>
          <w:b/>
        </w:rPr>
      </w:pPr>
    </w:p>
    <w:p w14:paraId="590B3484" w14:textId="77777777" w:rsidR="000F4A9C" w:rsidRDefault="000F4A9C">
      <w:pPr>
        <w:rPr>
          <w:b/>
        </w:rPr>
      </w:pPr>
    </w:p>
    <w:p w14:paraId="590B3485" w14:textId="77777777" w:rsidR="000F4A9C" w:rsidRDefault="000F4A9C">
      <w:pPr>
        <w:rPr>
          <w:b/>
        </w:rPr>
      </w:pPr>
    </w:p>
    <w:p w14:paraId="590B3486" w14:textId="77777777" w:rsidR="000F4A9C" w:rsidRDefault="000F4A9C">
      <w:pPr>
        <w:rPr>
          <w:b/>
        </w:rPr>
      </w:pPr>
    </w:p>
    <w:p w14:paraId="590B3487" w14:textId="77777777" w:rsidR="000F4A9C" w:rsidRDefault="000F4A9C">
      <w:pPr>
        <w:rPr>
          <w:b/>
        </w:rPr>
      </w:pPr>
    </w:p>
    <w:p w14:paraId="590B3488" w14:textId="77777777" w:rsidR="000F4A9C" w:rsidRDefault="000F4A9C">
      <w:pPr>
        <w:rPr>
          <w:b/>
        </w:rPr>
      </w:pPr>
    </w:p>
    <w:p w14:paraId="590B3489" w14:textId="77777777" w:rsidR="000F4A9C" w:rsidRDefault="000F4A9C">
      <w:pPr>
        <w:rPr>
          <w:b/>
        </w:rPr>
      </w:pPr>
    </w:p>
    <w:p w14:paraId="590B348A" w14:textId="77777777" w:rsidR="000F4A9C" w:rsidRDefault="000F4A9C">
      <w:pPr>
        <w:rPr>
          <w:b/>
        </w:rPr>
      </w:pPr>
    </w:p>
    <w:p w14:paraId="590B348B" w14:textId="77777777" w:rsidR="000F4A9C" w:rsidRDefault="000F4A9C">
      <w:pPr>
        <w:rPr>
          <w:b/>
        </w:rPr>
      </w:pPr>
    </w:p>
    <w:p w14:paraId="590B348C" w14:textId="77777777" w:rsidR="000F4A9C" w:rsidRDefault="000F4A9C">
      <w:pPr>
        <w:rPr>
          <w:b/>
        </w:rPr>
      </w:pPr>
    </w:p>
    <w:p w14:paraId="590B348D" w14:textId="77777777" w:rsidR="000F4A9C" w:rsidRDefault="000F4A9C">
      <w:pPr>
        <w:rPr>
          <w:b/>
        </w:rPr>
      </w:pPr>
    </w:p>
    <w:p w14:paraId="590B348E" w14:textId="77777777" w:rsidR="000F4A9C" w:rsidRDefault="000F4A9C">
      <w:pPr>
        <w:rPr>
          <w:b/>
        </w:rPr>
      </w:pPr>
    </w:p>
    <w:p w14:paraId="590B348F" w14:textId="77777777" w:rsidR="000F4A9C" w:rsidRDefault="000F4A9C">
      <w:pPr>
        <w:rPr>
          <w:b/>
        </w:rPr>
      </w:pPr>
    </w:p>
    <w:p w14:paraId="590B3490" w14:textId="77777777" w:rsidR="000F4A9C" w:rsidRDefault="000F4A9C">
      <w:pPr>
        <w:rPr>
          <w:b/>
        </w:rPr>
      </w:pPr>
    </w:p>
    <w:p w14:paraId="590B3491" w14:textId="77777777" w:rsidR="000F4A9C" w:rsidRDefault="000F4A9C">
      <w:pPr>
        <w:rPr>
          <w:b/>
        </w:rPr>
      </w:pPr>
    </w:p>
    <w:p w14:paraId="590B3492" w14:textId="77777777" w:rsidR="000F4A9C" w:rsidRDefault="000F4A9C">
      <w:pPr>
        <w:rPr>
          <w:caps/>
        </w:rPr>
      </w:pPr>
    </w:p>
    <w:p w14:paraId="590B3493" w14:textId="55C48595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Versio </w:t>
      </w:r>
      <w:fldSimple w:instr=" DOCPROPERTY  Versio  \* MERGEFORMAT ">
        <w:ins w:id="5" w:author="Tekijä">
          <w:r w:rsidR="009E2E55" w:rsidRPr="009E2E55">
            <w:rPr>
              <w:b/>
              <w:bCs/>
              <w:sz w:val="32"/>
            </w:rPr>
            <w:t>2.10</w:t>
          </w:r>
        </w:ins>
      </w:fldSimple>
    </w:p>
    <w:p w14:paraId="6E4D2BD9" w14:textId="5A132B85" w:rsidR="002A1637" w:rsidRDefault="00305270">
      <w:pPr>
        <w:spacing w:line="360" w:lineRule="auto"/>
        <w:jc w:val="right"/>
        <w:rPr>
          <w:b/>
          <w:bCs/>
          <w:sz w:val="32"/>
        </w:rPr>
      </w:pPr>
      <w:fldSimple w:instr=" DOCPROPERTY  VersioPäivä  \* MERGEFORMAT ">
        <w:ins w:id="6" w:author="Tekijä">
          <w:r w:rsidR="009E2E55" w:rsidRPr="009E2E55">
            <w:rPr>
              <w:b/>
              <w:bCs/>
              <w:sz w:val="32"/>
            </w:rPr>
            <w:t>x.11.2014</w:t>
          </w:r>
        </w:ins>
      </w:fldSimple>
    </w:p>
    <w:p w14:paraId="590B3494" w14:textId="2C797AF0" w:rsidR="000F4A9C" w:rsidRPr="000D5B1D" w:rsidRDefault="000F4A9C">
      <w:pPr>
        <w:spacing w:line="360" w:lineRule="auto"/>
        <w:jc w:val="right"/>
        <w:rPr>
          <w:b/>
          <w:bCs/>
          <w:sz w:val="32"/>
        </w:rPr>
      </w:pPr>
      <w:r>
        <w:rPr>
          <w:b/>
          <w:bCs/>
          <w:sz w:val="32"/>
        </w:rPr>
        <w:t>URN:OID:</w:t>
      </w:r>
      <w:r w:rsidR="002801F9" w:rsidRPr="002801F9">
        <w:t xml:space="preserve"> </w:t>
      </w:r>
      <w:r w:rsidR="009E2C3B">
        <w:rPr>
          <w:b/>
          <w:bCs/>
          <w:sz w:val="32"/>
        </w:rPr>
        <w:fldChar w:fldCharType="begin"/>
      </w:r>
      <w:r w:rsidR="009E2C3B">
        <w:rPr>
          <w:b/>
          <w:bCs/>
          <w:sz w:val="32"/>
        </w:rPr>
        <w:instrText xml:space="preserve"> DOCPROPERTY  OID  \* MERGEFORMAT </w:instrText>
      </w:r>
      <w:r w:rsidR="009E2C3B">
        <w:rPr>
          <w:b/>
          <w:bCs/>
          <w:sz w:val="32"/>
        </w:rPr>
        <w:fldChar w:fldCharType="separate"/>
      </w:r>
      <w:ins w:id="7" w:author="Tekijä">
        <w:r w:rsidR="00427FAD">
          <w:rPr>
            <w:b/>
            <w:bCs/>
            <w:sz w:val="32"/>
          </w:rPr>
          <w:t>1.2.246.777.11.2014.X</w:t>
        </w:r>
      </w:ins>
      <w:r w:rsidR="009E2C3B">
        <w:rPr>
          <w:b/>
          <w:bCs/>
          <w:sz w:val="32"/>
        </w:rPr>
        <w:fldChar w:fldCharType="end"/>
      </w:r>
    </w:p>
    <w:p w14:paraId="590B3495" w14:textId="77777777" w:rsidR="000F4A9C" w:rsidRDefault="000F4A9C">
      <w:pPr>
        <w:rPr>
          <w:sz w:val="32"/>
        </w:rPr>
        <w:sectPr w:rsidR="000F4A9C">
          <w:headerReference w:type="default" r:id="rId12"/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590B3496" w14:textId="77777777" w:rsidR="000F4A9C" w:rsidRDefault="00532BF4">
      <w:pPr>
        <w:pStyle w:val="Vakiosisennys"/>
        <w:outlineLvl w:val="0"/>
        <w:rPr>
          <w:b/>
        </w:rPr>
      </w:pPr>
      <w:bookmarkStart w:id="11" w:name="_Toc32384905"/>
      <w:bookmarkStart w:id="12" w:name="_Toc32974351"/>
      <w:bookmarkStart w:id="13" w:name="_Toc33328965"/>
      <w:r>
        <w:rPr>
          <w:b/>
        </w:rPr>
        <w:lastRenderedPageBreak/>
        <w:br w:type="page"/>
      </w:r>
      <w:bookmarkStart w:id="14" w:name="_Toc403323848"/>
      <w:r w:rsidR="000F4A9C">
        <w:rPr>
          <w:b/>
        </w:rPr>
        <w:lastRenderedPageBreak/>
        <w:t>Versiohistoria:</w:t>
      </w:r>
      <w:bookmarkEnd w:id="11"/>
      <w:bookmarkEnd w:id="12"/>
      <w:bookmarkEnd w:id="13"/>
      <w:bookmarkEnd w:id="14"/>
      <w:r w:rsidR="000F4A9C">
        <w:rPr>
          <w:b/>
        </w:rPr>
        <w:t xml:space="preserve"> </w:t>
      </w:r>
    </w:p>
    <w:p w14:paraId="590B3497" w14:textId="77777777" w:rsidR="000F4A9C" w:rsidRDefault="000F4A9C"/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1134"/>
        <w:gridCol w:w="6237"/>
      </w:tblGrid>
      <w:tr w:rsidR="000F4A9C" w14:paraId="590B349C" w14:textId="77777777" w:rsidTr="005A3EF4">
        <w:trPr>
          <w:cantSplit/>
        </w:trPr>
        <w:tc>
          <w:tcPr>
            <w:tcW w:w="959" w:type="dxa"/>
            <w:shd w:val="pct12" w:color="auto" w:fill="auto"/>
          </w:tcPr>
          <w:p w14:paraId="590B3498" w14:textId="6782AF8D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</w:t>
            </w:r>
          </w:p>
        </w:tc>
        <w:tc>
          <w:tcPr>
            <w:tcW w:w="1559" w:type="dxa"/>
            <w:shd w:val="pct12" w:color="auto" w:fill="auto"/>
          </w:tcPr>
          <w:p w14:paraId="590B3499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134" w:type="dxa"/>
            <w:shd w:val="pct12" w:color="auto" w:fill="auto"/>
          </w:tcPr>
          <w:p w14:paraId="590B349A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6237" w:type="dxa"/>
            <w:shd w:val="pct12" w:color="auto" w:fill="auto"/>
          </w:tcPr>
          <w:p w14:paraId="590B349B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0F4A9C" w14:paraId="590B34A1" w14:textId="77777777" w:rsidTr="005A3EF4">
        <w:trPr>
          <w:cantSplit/>
        </w:trPr>
        <w:tc>
          <w:tcPr>
            <w:tcW w:w="959" w:type="dxa"/>
          </w:tcPr>
          <w:p w14:paraId="590B349D" w14:textId="77777777" w:rsidR="000F4A9C" w:rsidRDefault="00CE475D" w:rsidP="00CE475D">
            <w:pPr>
              <w:pStyle w:val="Vakiosisennys"/>
            </w:pPr>
            <w:r>
              <w:t>0.00</w:t>
            </w:r>
          </w:p>
        </w:tc>
        <w:tc>
          <w:tcPr>
            <w:tcW w:w="1559" w:type="dxa"/>
          </w:tcPr>
          <w:p w14:paraId="590B349E" w14:textId="77777777" w:rsidR="000F4A9C" w:rsidRDefault="000F4A9C">
            <w:pPr>
              <w:pStyle w:val="Vakiosisennys"/>
            </w:pPr>
          </w:p>
        </w:tc>
        <w:tc>
          <w:tcPr>
            <w:tcW w:w="1134" w:type="dxa"/>
          </w:tcPr>
          <w:p w14:paraId="590B349F" w14:textId="77777777" w:rsidR="000F4A9C" w:rsidRDefault="000F4A9C">
            <w:pPr>
              <w:pStyle w:val="Vakiosisennys"/>
            </w:pPr>
          </w:p>
        </w:tc>
        <w:tc>
          <w:tcPr>
            <w:tcW w:w="6237" w:type="dxa"/>
          </w:tcPr>
          <w:p w14:paraId="590B34A0" w14:textId="77777777" w:rsidR="000F4A9C" w:rsidRDefault="00CA2A25">
            <w:pPr>
              <w:pStyle w:val="Vakiosisennys"/>
            </w:pPr>
            <w:r>
              <w:t xml:space="preserve">Määrittely pohjautuu HL7 </w:t>
            </w:r>
            <w:proofErr w:type="spellStart"/>
            <w:r>
              <w:t>OpenCDA</w:t>
            </w:r>
            <w:proofErr w:type="spellEnd"/>
            <w:r>
              <w:t xml:space="preserve"> 2007 Kuvantamisen viite ja lausunto OID:</w:t>
            </w:r>
            <w:r w:rsidRPr="00CA2A25">
              <w:t>1.2.246.777.11.2007.16</w:t>
            </w:r>
            <w:r>
              <w:t xml:space="preserve"> versio 1.2 </w:t>
            </w:r>
          </w:p>
        </w:tc>
      </w:tr>
      <w:tr w:rsidR="00CE475D" w14:paraId="590B34A6" w14:textId="77777777" w:rsidTr="005A3EF4">
        <w:trPr>
          <w:cantSplit/>
        </w:trPr>
        <w:tc>
          <w:tcPr>
            <w:tcW w:w="959" w:type="dxa"/>
          </w:tcPr>
          <w:p w14:paraId="590B34A2" w14:textId="77777777" w:rsidR="00CE475D" w:rsidRDefault="00CE475D">
            <w:pPr>
              <w:pStyle w:val="Vakiosisennys"/>
            </w:pPr>
            <w:r>
              <w:t>0.10</w:t>
            </w:r>
          </w:p>
        </w:tc>
        <w:tc>
          <w:tcPr>
            <w:tcW w:w="1559" w:type="dxa"/>
          </w:tcPr>
          <w:p w14:paraId="590B34A3" w14:textId="77777777" w:rsidR="00CE475D" w:rsidRDefault="00CE475D">
            <w:pPr>
              <w:pStyle w:val="Vakiosisennys"/>
            </w:pPr>
            <w:r>
              <w:t>30.8.2009</w:t>
            </w:r>
          </w:p>
        </w:tc>
        <w:tc>
          <w:tcPr>
            <w:tcW w:w="1134" w:type="dxa"/>
          </w:tcPr>
          <w:p w14:paraId="590B34A4" w14:textId="77777777" w:rsidR="00CE475D" w:rsidRDefault="00E67BEA">
            <w:pPr>
              <w:pStyle w:val="Vakiosisennys"/>
            </w:pPr>
            <w:proofErr w:type="gramStart"/>
            <w:r>
              <w:t>TK,TS</w:t>
            </w:r>
            <w:proofErr w:type="gramEnd"/>
          </w:p>
        </w:tc>
        <w:tc>
          <w:tcPr>
            <w:tcW w:w="6237" w:type="dxa"/>
          </w:tcPr>
          <w:p w14:paraId="590B34A5" w14:textId="77777777" w:rsidR="00CE475D" w:rsidRDefault="00CE475D" w:rsidP="00E07A4C">
            <w:pPr>
              <w:pStyle w:val="Vakiosisennys"/>
            </w:pPr>
            <w:r>
              <w:t>Ensimmäinen työversio</w:t>
            </w:r>
          </w:p>
        </w:tc>
      </w:tr>
      <w:tr w:rsidR="00CE475D" w14:paraId="590B34AB" w14:textId="77777777" w:rsidTr="005A3EF4">
        <w:trPr>
          <w:cantSplit/>
        </w:trPr>
        <w:tc>
          <w:tcPr>
            <w:tcW w:w="959" w:type="dxa"/>
          </w:tcPr>
          <w:p w14:paraId="590B34A7" w14:textId="77777777" w:rsidR="00CE475D" w:rsidRDefault="00CA40E0">
            <w:pPr>
              <w:pStyle w:val="Vakiosisennys"/>
            </w:pPr>
            <w:r>
              <w:t>0.11</w:t>
            </w:r>
          </w:p>
        </w:tc>
        <w:tc>
          <w:tcPr>
            <w:tcW w:w="1559" w:type="dxa"/>
          </w:tcPr>
          <w:p w14:paraId="590B34A8" w14:textId="77777777" w:rsidR="00CE475D" w:rsidRDefault="00CA40E0">
            <w:pPr>
              <w:pStyle w:val="Vakiosisennys"/>
            </w:pPr>
            <w:r>
              <w:t>1.9.2009</w:t>
            </w:r>
          </w:p>
        </w:tc>
        <w:tc>
          <w:tcPr>
            <w:tcW w:w="1134" w:type="dxa"/>
          </w:tcPr>
          <w:p w14:paraId="590B34A9" w14:textId="77777777" w:rsidR="00CE475D" w:rsidRDefault="00CE475D">
            <w:pPr>
              <w:pStyle w:val="Vakiosisennys"/>
            </w:pPr>
          </w:p>
        </w:tc>
        <w:tc>
          <w:tcPr>
            <w:tcW w:w="6237" w:type="dxa"/>
          </w:tcPr>
          <w:p w14:paraId="590B34AA" w14:textId="77777777" w:rsidR="00CE475D" w:rsidRDefault="00CA40E0" w:rsidP="00E07A4C">
            <w:pPr>
              <w:pStyle w:val="Vakiosisennys"/>
            </w:pPr>
            <w:r>
              <w:t>Projektiryhmän 1.9.2009 käsittelyn mukaiset muutokset</w:t>
            </w:r>
          </w:p>
        </w:tc>
      </w:tr>
      <w:tr w:rsidR="00CA40E0" w14:paraId="590B34B0" w14:textId="77777777" w:rsidTr="005A3EF4">
        <w:trPr>
          <w:cantSplit/>
        </w:trPr>
        <w:tc>
          <w:tcPr>
            <w:tcW w:w="959" w:type="dxa"/>
          </w:tcPr>
          <w:p w14:paraId="590B34AC" w14:textId="77777777" w:rsidR="00CA40E0" w:rsidRDefault="00CA40E0">
            <w:pPr>
              <w:pStyle w:val="Vakiosisennys"/>
            </w:pPr>
            <w:r>
              <w:t>0.20</w:t>
            </w:r>
          </w:p>
        </w:tc>
        <w:tc>
          <w:tcPr>
            <w:tcW w:w="1559" w:type="dxa"/>
          </w:tcPr>
          <w:p w14:paraId="590B34AD" w14:textId="77777777" w:rsidR="00CA40E0" w:rsidRDefault="00CA40E0">
            <w:pPr>
              <w:pStyle w:val="Vakiosisennys"/>
            </w:pPr>
            <w:r>
              <w:t>15.9.2009</w:t>
            </w:r>
          </w:p>
        </w:tc>
        <w:tc>
          <w:tcPr>
            <w:tcW w:w="1134" w:type="dxa"/>
          </w:tcPr>
          <w:p w14:paraId="590B34AE" w14:textId="77777777" w:rsidR="00CA40E0" w:rsidRDefault="00CA40E0">
            <w:pPr>
              <w:pStyle w:val="Vakiosisennys"/>
            </w:pPr>
            <w:proofErr w:type="gramStart"/>
            <w:r>
              <w:t>TK,TS</w:t>
            </w:r>
            <w:proofErr w:type="gramEnd"/>
          </w:p>
        </w:tc>
        <w:tc>
          <w:tcPr>
            <w:tcW w:w="6237" w:type="dxa"/>
          </w:tcPr>
          <w:p w14:paraId="590B34AF" w14:textId="77777777" w:rsidR="00CA40E0" w:rsidRDefault="00CA40E0" w:rsidP="00E07A4C">
            <w:pPr>
              <w:pStyle w:val="Vakiosisennys"/>
            </w:pPr>
            <w:r>
              <w:t>Versio kommentointia varten</w:t>
            </w:r>
          </w:p>
        </w:tc>
      </w:tr>
      <w:tr w:rsidR="009E3F5E" w14:paraId="590B34B5" w14:textId="77777777" w:rsidTr="005A3EF4">
        <w:trPr>
          <w:cantSplit/>
        </w:trPr>
        <w:tc>
          <w:tcPr>
            <w:tcW w:w="959" w:type="dxa"/>
          </w:tcPr>
          <w:p w14:paraId="590B34B1" w14:textId="77777777" w:rsidR="009E3F5E" w:rsidRDefault="009E3F5E">
            <w:pPr>
              <w:pStyle w:val="Vakiosisennys"/>
            </w:pPr>
            <w:r>
              <w:t>0.30</w:t>
            </w:r>
          </w:p>
        </w:tc>
        <w:tc>
          <w:tcPr>
            <w:tcW w:w="1559" w:type="dxa"/>
          </w:tcPr>
          <w:p w14:paraId="590B34B2" w14:textId="77777777" w:rsidR="009E3F5E" w:rsidRDefault="009E3F5E">
            <w:pPr>
              <w:pStyle w:val="Vakiosisennys"/>
            </w:pPr>
            <w:r>
              <w:t>21.9.2009</w:t>
            </w:r>
          </w:p>
        </w:tc>
        <w:tc>
          <w:tcPr>
            <w:tcW w:w="1134" w:type="dxa"/>
          </w:tcPr>
          <w:p w14:paraId="590B34B3" w14:textId="77777777" w:rsidR="009E3F5E" w:rsidRDefault="009E3F5E">
            <w:pPr>
              <w:pStyle w:val="Vakiosisennys"/>
            </w:pPr>
          </w:p>
        </w:tc>
        <w:tc>
          <w:tcPr>
            <w:tcW w:w="6237" w:type="dxa"/>
          </w:tcPr>
          <w:p w14:paraId="590B34B4" w14:textId="77777777" w:rsidR="009E3F5E" w:rsidRDefault="009E3F5E" w:rsidP="00E07A4C">
            <w:pPr>
              <w:pStyle w:val="Vakiosisennys"/>
            </w:pPr>
            <w:r>
              <w:t xml:space="preserve">21.9.2009 asiantuntijakokouksen käsittelyn mukainen versio. Osallistujat </w:t>
            </w:r>
            <w:proofErr w:type="spellStart"/>
            <w:r>
              <w:t>Kela+Salivirta</w:t>
            </w:r>
            <w:proofErr w:type="spellEnd"/>
            <w:r>
              <w:t xml:space="preserve"> lisäksi Pasi Leino (L-</w:t>
            </w:r>
            <w:proofErr w:type="spellStart"/>
            <w:r>
              <w:t>Force</w:t>
            </w:r>
            <w:proofErr w:type="spellEnd"/>
            <w:r>
              <w:t>), Lasse Jyrkinen (</w:t>
            </w:r>
            <w:proofErr w:type="spellStart"/>
            <w:r>
              <w:t>Neagen</w:t>
            </w:r>
            <w:proofErr w:type="spellEnd"/>
            <w:r>
              <w:t xml:space="preserve">), </w:t>
            </w:r>
            <w:r w:rsidR="009A0380">
              <w:t>Tom Larinen ja Matti Polojärvi (</w:t>
            </w:r>
            <w:proofErr w:type="spellStart"/>
            <w:r w:rsidR="009A0380">
              <w:t>Commit</w:t>
            </w:r>
            <w:proofErr w:type="spellEnd"/>
            <w:r w:rsidR="009A0380">
              <w:t>).</w:t>
            </w:r>
          </w:p>
        </w:tc>
      </w:tr>
      <w:tr w:rsidR="009A0380" w14:paraId="590B34BA" w14:textId="77777777" w:rsidTr="005A3EF4">
        <w:trPr>
          <w:cantSplit/>
        </w:trPr>
        <w:tc>
          <w:tcPr>
            <w:tcW w:w="959" w:type="dxa"/>
          </w:tcPr>
          <w:p w14:paraId="590B34B6" w14:textId="77777777" w:rsidR="009A0380" w:rsidRDefault="009A0380">
            <w:pPr>
              <w:pStyle w:val="Vakiosisennys"/>
            </w:pPr>
            <w:r>
              <w:t>0.40</w:t>
            </w:r>
          </w:p>
        </w:tc>
        <w:tc>
          <w:tcPr>
            <w:tcW w:w="1559" w:type="dxa"/>
          </w:tcPr>
          <w:p w14:paraId="590B34B7" w14:textId="77777777" w:rsidR="009A0380" w:rsidRDefault="00C03A00">
            <w:pPr>
              <w:pStyle w:val="Vakiosisennys"/>
            </w:pPr>
            <w:r>
              <w:t>5</w:t>
            </w:r>
            <w:r w:rsidR="009A0380">
              <w:t>.10.2009</w:t>
            </w:r>
          </w:p>
        </w:tc>
        <w:tc>
          <w:tcPr>
            <w:tcW w:w="1134" w:type="dxa"/>
          </w:tcPr>
          <w:p w14:paraId="590B34B8" w14:textId="77777777" w:rsidR="009A0380" w:rsidRDefault="009A0380">
            <w:pPr>
              <w:pStyle w:val="Vakiosisennys"/>
            </w:pPr>
            <w:proofErr w:type="gramStart"/>
            <w:r>
              <w:t>TK,TS</w:t>
            </w:r>
            <w:proofErr w:type="gramEnd"/>
          </w:p>
        </w:tc>
        <w:tc>
          <w:tcPr>
            <w:tcW w:w="6237" w:type="dxa"/>
          </w:tcPr>
          <w:p w14:paraId="590B34B9" w14:textId="77777777" w:rsidR="009A0380" w:rsidRDefault="009A0380" w:rsidP="00E42EC4">
            <w:pPr>
              <w:pStyle w:val="Vakiosisennys"/>
            </w:pPr>
            <w:r>
              <w:t xml:space="preserve">Versio </w:t>
            </w:r>
            <w:r w:rsidR="00E42EC4">
              <w:t>Kelalle kommentoitavaksi</w:t>
            </w:r>
          </w:p>
        </w:tc>
      </w:tr>
      <w:tr w:rsidR="00DF27C7" w14:paraId="590B34C0" w14:textId="77777777" w:rsidTr="005A3EF4">
        <w:trPr>
          <w:cantSplit/>
        </w:trPr>
        <w:tc>
          <w:tcPr>
            <w:tcW w:w="959" w:type="dxa"/>
          </w:tcPr>
          <w:p w14:paraId="590B34BB" w14:textId="77777777" w:rsidR="00DF27C7" w:rsidRDefault="00DF27C7">
            <w:pPr>
              <w:pStyle w:val="Vakiosisennys"/>
            </w:pPr>
            <w:r>
              <w:t>0.50</w:t>
            </w:r>
          </w:p>
        </w:tc>
        <w:tc>
          <w:tcPr>
            <w:tcW w:w="1559" w:type="dxa"/>
          </w:tcPr>
          <w:p w14:paraId="590B34BC" w14:textId="77777777" w:rsidR="00DF27C7" w:rsidRDefault="00DF27C7">
            <w:pPr>
              <w:pStyle w:val="Vakiosisennys"/>
            </w:pPr>
            <w:r>
              <w:t>22.10.2009</w:t>
            </w:r>
          </w:p>
        </w:tc>
        <w:tc>
          <w:tcPr>
            <w:tcW w:w="1134" w:type="dxa"/>
          </w:tcPr>
          <w:p w14:paraId="590B34BD" w14:textId="77777777" w:rsidR="00DF27C7" w:rsidRDefault="00DF27C7">
            <w:pPr>
              <w:pStyle w:val="Vakiosisennys"/>
            </w:pPr>
            <w:r>
              <w:t>TK</w:t>
            </w:r>
          </w:p>
        </w:tc>
        <w:tc>
          <w:tcPr>
            <w:tcW w:w="6237" w:type="dxa"/>
          </w:tcPr>
          <w:p w14:paraId="590B34BE" w14:textId="77777777" w:rsidR="00DF27C7" w:rsidRDefault="00DF27C7" w:rsidP="00E42EC4">
            <w:pPr>
              <w:pStyle w:val="Vakiosisennys"/>
            </w:pPr>
            <w:r>
              <w:t xml:space="preserve">22.10.2009 HL7 teknisen komitean käsittelyn pohjalta tarkennuksia </w:t>
            </w:r>
          </w:p>
          <w:p w14:paraId="590B34BF" w14:textId="77777777" w:rsidR="00DF27C7" w:rsidRPr="00DF27C7" w:rsidRDefault="00DF27C7" w:rsidP="00400960">
            <w:pPr>
              <w:numPr>
                <w:ilvl w:val="0"/>
                <w:numId w:val="31"/>
              </w:numPr>
            </w:pPr>
            <w:r>
              <w:t xml:space="preserve">Luku 4.1. Viittaus </w:t>
            </w:r>
            <w:proofErr w:type="spellStart"/>
            <w:r w:rsidRPr="00DF27C7">
              <w:t>KanTa-eArkisto</w:t>
            </w:r>
            <w:proofErr w:type="spellEnd"/>
            <w:r w:rsidRPr="00DF27C7">
              <w:t xml:space="preserve">: </w:t>
            </w:r>
            <w:proofErr w:type="spellStart"/>
            <w:r w:rsidRPr="00DF27C7">
              <w:t>perusjusjärjestelmä</w:t>
            </w:r>
            <w:proofErr w:type="spellEnd"/>
            <w:r w:rsidRPr="00DF27C7">
              <w:t>-käyttötapaukset dokumen</w:t>
            </w:r>
            <w:r>
              <w:t>t</w:t>
            </w:r>
            <w:r w:rsidRPr="00DF27C7">
              <w:t>ti</w:t>
            </w:r>
            <w:r>
              <w:t>in</w:t>
            </w:r>
            <w:r w:rsidRPr="00DF27C7">
              <w:t xml:space="preserve"> luvussa </w:t>
            </w:r>
            <w:r>
              <w:t>’</w:t>
            </w:r>
            <w:r w:rsidRPr="00DF27C7">
              <w:t>5. Muodosta kertomusasiakirja</w:t>
            </w:r>
            <w:r>
              <w:t>’</w:t>
            </w:r>
            <w:r w:rsidRPr="00DF27C7">
              <w:t xml:space="preserve"> </w:t>
            </w:r>
            <w:r>
              <w:t>merkintöjen koostamisessa asiakirjoiksi</w:t>
            </w:r>
          </w:p>
        </w:tc>
      </w:tr>
      <w:tr w:rsidR="00DF27C7" w14:paraId="590B34C8" w14:textId="77777777" w:rsidTr="005A3EF4">
        <w:trPr>
          <w:cantSplit/>
        </w:trPr>
        <w:tc>
          <w:tcPr>
            <w:tcW w:w="959" w:type="dxa"/>
          </w:tcPr>
          <w:p w14:paraId="590B34C1" w14:textId="77777777" w:rsidR="00DF27C7" w:rsidRDefault="00DF27C7" w:rsidP="00BA2E96">
            <w:pPr>
              <w:pStyle w:val="Vakiosisennys"/>
            </w:pPr>
            <w:r>
              <w:t>0.</w:t>
            </w:r>
            <w:r w:rsidR="00F916BE">
              <w:t>6</w:t>
            </w:r>
            <w:r w:rsidR="00AA2DDF">
              <w:t>0</w:t>
            </w:r>
          </w:p>
        </w:tc>
        <w:tc>
          <w:tcPr>
            <w:tcW w:w="1559" w:type="dxa"/>
          </w:tcPr>
          <w:p w14:paraId="590B34C2" w14:textId="77777777" w:rsidR="00DF27C7" w:rsidRDefault="00AA2DDF" w:rsidP="00F916BE">
            <w:pPr>
              <w:pStyle w:val="Vakiosisennys"/>
            </w:pPr>
            <w:r>
              <w:t>1</w:t>
            </w:r>
            <w:r w:rsidR="00F916BE">
              <w:t>2</w:t>
            </w:r>
            <w:r w:rsidR="00DF27C7">
              <w:t>.1</w:t>
            </w:r>
            <w:r w:rsidR="00F916BE">
              <w:t>1</w:t>
            </w:r>
            <w:r w:rsidR="00DF27C7">
              <w:t>.2009</w:t>
            </w:r>
          </w:p>
        </w:tc>
        <w:tc>
          <w:tcPr>
            <w:tcW w:w="1134" w:type="dxa"/>
          </w:tcPr>
          <w:p w14:paraId="590B34C3" w14:textId="77777777" w:rsidR="00DF27C7" w:rsidRDefault="00DF27C7">
            <w:pPr>
              <w:pStyle w:val="Vakiosisennys"/>
            </w:pPr>
            <w:r>
              <w:t>TK</w:t>
            </w:r>
          </w:p>
        </w:tc>
        <w:tc>
          <w:tcPr>
            <w:tcW w:w="6237" w:type="dxa"/>
          </w:tcPr>
          <w:p w14:paraId="590B34C4" w14:textId="77777777" w:rsidR="00DF27C7" w:rsidRDefault="00DF27C7" w:rsidP="00E42EC4">
            <w:pPr>
              <w:pStyle w:val="Vakiosisennys"/>
            </w:pPr>
            <w:r>
              <w:t>Versio HL7 lausuntokierrokselle</w:t>
            </w:r>
            <w:r w:rsidR="00400960">
              <w:t xml:space="preserve">. </w:t>
            </w:r>
            <w:proofErr w:type="gramStart"/>
            <w:r w:rsidR="00400960">
              <w:t>Tarkennettu seuraavia</w:t>
            </w:r>
            <w:r w:rsidR="00F916BE">
              <w:t xml:space="preserve"> kohtia</w:t>
            </w:r>
            <w:r w:rsidR="00400960">
              <w:t>:</w:t>
            </w:r>
            <w:proofErr w:type="gramEnd"/>
          </w:p>
          <w:p w14:paraId="590B34C5" w14:textId="77777777" w:rsidR="00F916BE" w:rsidRDefault="00400960" w:rsidP="00F916BE">
            <w:pPr>
              <w:numPr>
                <w:ilvl w:val="0"/>
                <w:numId w:val="31"/>
              </w:numPr>
            </w:pPr>
            <w:r>
              <w:t xml:space="preserve">SUID ja AC-nro </w:t>
            </w:r>
            <w:r w:rsidR="00710E97">
              <w:t>paikat esimerkissä</w:t>
            </w:r>
          </w:p>
          <w:p w14:paraId="590B34C6" w14:textId="77777777" w:rsidR="00F916BE" w:rsidRDefault="00F916BE" w:rsidP="00F916BE">
            <w:pPr>
              <w:numPr>
                <w:ilvl w:val="0"/>
                <w:numId w:val="31"/>
              </w:numPr>
            </w:pPr>
            <w:r>
              <w:t>kuvia ja esimerkkiä siistitty</w:t>
            </w:r>
          </w:p>
          <w:p w14:paraId="590B34C7" w14:textId="77777777" w:rsidR="00AA2DDF" w:rsidRPr="00400960" w:rsidRDefault="00AA2DDF" w:rsidP="00F916BE">
            <w:pPr>
              <w:numPr>
                <w:ilvl w:val="0"/>
                <w:numId w:val="31"/>
              </w:numPr>
            </w:pPr>
            <w:r>
              <w:t xml:space="preserve">esimerkissä ammattilaisen tittelit korjattu </w:t>
            </w:r>
            <w:proofErr w:type="spellStart"/>
            <w:r>
              <w:t>suffix</w:t>
            </w:r>
            <w:proofErr w:type="spellEnd"/>
            <w:r>
              <w:t xml:space="preserve">-elementtiin (oli </w:t>
            </w:r>
            <w:proofErr w:type="spellStart"/>
            <w:r>
              <w:t>prefix</w:t>
            </w:r>
            <w:proofErr w:type="spellEnd"/>
            <w:r>
              <w:t>)</w:t>
            </w:r>
          </w:p>
        </w:tc>
      </w:tr>
      <w:tr w:rsidR="003F7159" w14:paraId="590B34F8" w14:textId="77777777" w:rsidTr="005A3EF4">
        <w:trPr>
          <w:cantSplit/>
        </w:trPr>
        <w:tc>
          <w:tcPr>
            <w:tcW w:w="959" w:type="dxa"/>
          </w:tcPr>
          <w:p w14:paraId="590B34C9" w14:textId="77777777" w:rsidR="003F7159" w:rsidRDefault="003F7159" w:rsidP="00BA2E96">
            <w:pPr>
              <w:pStyle w:val="Vakiosisennys"/>
            </w:pPr>
            <w:r>
              <w:t>1.00</w:t>
            </w:r>
          </w:p>
          <w:p w14:paraId="590B34D5" w14:textId="3850EC58" w:rsidR="00C22D21" w:rsidRPr="0091477B" w:rsidRDefault="00C22D21" w:rsidP="009E2C3B"/>
        </w:tc>
        <w:tc>
          <w:tcPr>
            <w:tcW w:w="1559" w:type="dxa"/>
          </w:tcPr>
          <w:p w14:paraId="590B34D6" w14:textId="77777777" w:rsidR="003F7159" w:rsidRDefault="003F7159" w:rsidP="00F916BE">
            <w:pPr>
              <w:pStyle w:val="Vakiosisennys"/>
            </w:pPr>
            <w:r>
              <w:t>31.12.2009</w:t>
            </w:r>
          </w:p>
          <w:p w14:paraId="590B34E2" w14:textId="0AB1765D" w:rsidR="00C22D21" w:rsidRPr="0091477B" w:rsidRDefault="00C22D21" w:rsidP="005D49E5"/>
        </w:tc>
        <w:tc>
          <w:tcPr>
            <w:tcW w:w="1134" w:type="dxa"/>
          </w:tcPr>
          <w:p w14:paraId="590B34E3" w14:textId="77777777" w:rsidR="003F7159" w:rsidRDefault="003F7159">
            <w:pPr>
              <w:pStyle w:val="Vakiosisennys"/>
            </w:pPr>
            <w:r>
              <w:t>TK</w:t>
            </w:r>
          </w:p>
          <w:p w14:paraId="590B34EF" w14:textId="5516751F" w:rsidR="00C22D21" w:rsidRPr="0091477B" w:rsidRDefault="00C22D21" w:rsidP="0091477B"/>
        </w:tc>
        <w:tc>
          <w:tcPr>
            <w:tcW w:w="6237" w:type="dxa"/>
          </w:tcPr>
          <w:p w14:paraId="590B34F0" w14:textId="77777777" w:rsidR="003F7159" w:rsidRDefault="003F7159" w:rsidP="00E42EC4">
            <w:pPr>
              <w:pStyle w:val="Vakiosisennys"/>
            </w:pPr>
            <w:r>
              <w:t xml:space="preserve">Teknisen komitean 18.12.2009 hyväksymiskäsittelyn </w:t>
            </w:r>
            <w:r w:rsidR="008E7C4A">
              <w:t xml:space="preserve">ja Arto Huusko (Logica) kommenttien </w:t>
            </w:r>
            <w:r>
              <w:t>pohjalta tehty seuraavat</w:t>
            </w:r>
            <w:r w:rsidR="008E7C4A">
              <w:t>:</w:t>
            </w:r>
          </w:p>
          <w:p w14:paraId="590B34F1" w14:textId="77777777" w:rsidR="00F6763B" w:rsidRDefault="00F6763B" w:rsidP="003F7159">
            <w:pPr>
              <w:numPr>
                <w:ilvl w:val="0"/>
                <w:numId w:val="31"/>
              </w:numPr>
            </w:pPr>
            <w:r>
              <w:t xml:space="preserve">määrityksen </w:t>
            </w:r>
            <w:proofErr w:type="spellStart"/>
            <w:r>
              <w:t>oid</w:t>
            </w:r>
            <w:proofErr w:type="spellEnd"/>
            <w:r>
              <w:t xml:space="preserve"> on </w:t>
            </w:r>
            <w:r w:rsidR="000D5B1D" w:rsidRPr="000D5B1D">
              <w:t>1.2.246.777.11.2009.</w:t>
            </w:r>
            <w:r w:rsidR="000D5B1D">
              <w:t>32</w:t>
            </w:r>
          </w:p>
          <w:p w14:paraId="590B34F2" w14:textId="77777777" w:rsidR="003F7159" w:rsidRDefault="003877C0" w:rsidP="003F7159">
            <w:pPr>
              <w:numPr>
                <w:ilvl w:val="0"/>
                <w:numId w:val="31"/>
              </w:numPr>
            </w:pPr>
            <w:r>
              <w:t>tutkimuksen kuvat</w:t>
            </w:r>
            <w:r w:rsidR="003F7159">
              <w:t xml:space="preserve"> kohta</w:t>
            </w:r>
            <w:r>
              <w:t xml:space="preserve"> tarkennettu</w:t>
            </w:r>
            <w:r w:rsidR="00EA712A">
              <w:t xml:space="preserve"> </w:t>
            </w:r>
            <w:r w:rsidR="007A55A9">
              <w:t xml:space="preserve">arkiston </w:t>
            </w:r>
            <w:r w:rsidR="000D5B1D">
              <w:t xml:space="preserve">viittausrakenteen osalta </w:t>
            </w:r>
            <w:r w:rsidR="00EA712A">
              <w:t>luku</w:t>
            </w:r>
            <w:r w:rsidR="000D5B1D">
              <w:t>un</w:t>
            </w:r>
            <w:r w:rsidR="00EA712A">
              <w:t xml:space="preserve"> 6.3.6</w:t>
            </w:r>
          </w:p>
          <w:p w14:paraId="590B34F7" w14:textId="238CB183" w:rsidR="002317F8" w:rsidRPr="003F7159" w:rsidRDefault="001C5665" w:rsidP="005A3EF4">
            <w:pPr>
              <w:numPr>
                <w:ilvl w:val="0"/>
                <w:numId w:val="31"/>
              </w:numPr>
            </w:pPr>
            <w:r>
              <w:t xml:space="preserve">lisätty tekstikommentteja </w:t>
            </w:r>
            <w:r w:rsidR="007849A8">
              <w:t>rakenteeseen jakamalla esimerkkipätkät pienempiin osiin</w:t>
            </w:r>
            <w:r w:rsidR="008E7C4A">
              <w:t xml:space="preserve"> luvussa 6</w:t>
            </w:r>
          </w:p>
        </w:tc>
      </w:tr>
      <w:tr w:rsidR="002A2053" w14:paraId="0C4A2A44" w14:textId="77777777" w:rsidTr="005A3EF4">
        <w:trPr>
          <w:cantSplit/>
        </w:trPr>
        <w:tc>
          <w:tcPr>
            <w:tcW w:w="959" w:type="dxa"/>
          </w:tcPr>
          <w:p w14:paraId="74E98FEA" w14:textId="77777777" w:rsidR="002A2053" w:rsidRDefault="002A2053" w:rsidP="002A2053">
            <w:r>
              <w:t>1.01</w:t>
            </w:r>
          </w:p>
          <w:p w14:paraId="0CB63536" w14:textId="77777777" w:rsidR="002A2053" w:rsidRDefault="002A2053" w:rsidP="00BA2E96">
            <w:pPr>
              <w:pStyle w:val="Vakiosisennys"/>
            </w:pPr>
          </w:p>
        </w:tc>
        <w:tc>
          <w:tcPr>
            <w:tcW w:w="1559" w:type="dxa"/>
          </w:tcPr>
          <w:p w14:paraId="2E502C34" w14:textId="77777777" w:rsidR="002A2053" w:rsidRDefault="002A2053" w:rsidP="002A2053">
            <w:r>
              <w:t>9.2.2011</w:t>
            </w:r>
          </w:p>
          <w:p w14:paraId="45240114" w14:textId="77777777" w:rsidR="002A2053" w:rsidRDefault="002A2053" w:rsidP="00F916BE">
            <w:pPr>
              <w:pStyle w:val="Vakiosisennys"/>
            </w:pPr>
          </w:p>
        </w:tc>
        <w:tc>
          <w:tcPr>
            <w:tcW w:w="1134" w:type="dxa"/>
          </w:tcPr>
          <w:p w14:paraId="09807D6B" w14:textId="77777777" w:rsidR="002A2053" w:rsidRDefault="002A2053" w:rsidP="002A2053">
            <w:r>
              <w:t>PR</w:t>
            </w:r>
          </w:p>
          <w:p w14:paraId="114A3968" w14:textId="77777777" w:rsidR="002A2053" w:rsidRDefault="002A2053">
            <w:pPr>
              <w:pStyle w:val="Vakiosisennys"/>
            </w:pPr>
          </w:p>
        </w:tc>
        <w:tc>
          <w:tcPr>
            <w:tcW w:w="6237" w:type="dxa"/>
          </w:tcPr>
          <w:p w14:paraId="6788F5CA" w14:textId="042FAB4E" w:rsidR="002A2053" w:rsidRDefault="002A2053" w:rsidP="00E42EC4">
            <w:pPr>
              <w:pStyle w:val="Vakiosisennys"/>
            </w:pPr>
            <w:proofErr w:type="gramStart"/>
            <w:r>
              <w:t xml:space="preserve">Muokattu lukuja </w:t>
            </w:r>
            <w:r w:rsidRPr="0091477B">
              <w:t>6.2.2, 6.2.4, 6.3, 6.3.1, 6.3.4 ja 6.4</w:t>
            </w:r>
            <w:r>
              <w:t xml:space="preserve"> Logicalta saatujen kommenttien perusteella.</w:t>
            </w:r>
            <w:proofErr w:type="gramEnd"/>
          </w:p>
        </w:tc>
      </w:tr>
      <w:tr w:rsidR="002A2053" w14:paraId="2CE581AD" w14:textId="77777777" w:rsidTr="005A3EF4">
        <w:trPr>
          <w:cantSplit/>
        </w:trPr>
        <w:tc>
          <w:tcPr>
            <w:tcW w:w="959" w:type="dxa"/>
          </w:tcPr>
          <w:p w14:paraId="72EAAB4F" w14:textId="22C86B01" w:rsidR="002A2053" w:rsidRDefault="002A2053" w:rsidP="00BA2E96">
            <w:pPr>
              <w:pStyle w:val="Vakiosisennys"/>
            </w:pPr>
            <w:r>
              <w:lastRenderedPageBreak/>
              <w:t>1.10</w:t>
            </w:r>
          </w:p>
        </w:tc>
        <w:tc>
          <w:tcPr>
            <w:tcW w:w="1559" w:type="dxa"/>
          </w:tcPr>
          <w:p w14:paraId="2FBAF275" w14:textId="1DED06ED" w:rsidR="002A2053" w:rsidRDefault="002A2053" w:rsidP="00F916BE">
            <w:pPr>
              <w:pStyle w:val="Vakiosisennys"/>
            </w:pPr>
            <w:r>
              <w:t>28.12.2012</w:t>
            </w:r>
          </w:p>
        </w:tc>
        <w:tc>
          <w:tcPr>
            <w:tcW w:w="1134" w:type="dxa"/>
          </w:tcPr>
          <w:p w14:paraId="31F4369D" w14:textId="1F62EFCD" w:rsidR="002A2053" w:rsidRDefault="002A2053">
            <w:pPr>
              <w:pStyle w:val="Vakiosisennys"/>
            </w:pPr>
            <w:r>
              <w:t>JN, TK</w:t>
            </w:r>
          </w:p>
        </w:tc>
        <w:tc>
          <w:tcPr>
            <w:tcW w:w="6237" w:type="dxa"/>
          </w:tcPr>
          <w:p w14:paraId="12C94743" w14:textId="77777777" w:rsidR="002A2053" w:rsidRDefault="002A2053" w:rsidP="002A2053">
            <w:proofErr w:type="gramStart"/>
            <w:r>
              <w:t>Muutettu/korjattu seuraavia:</w:t>
            </w:r>
            <w:proofErr w:type="gramEnd"/>
          </w:p>
          <w:p w14:paraId="4EBF7FF9" w14:textId="77777777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 xml:space="preserve">tutkimuksen </w:t>
            </w:r>
            <w:proofErr w:type="spellStart"/>
            <w:r>
              <w:t>templateId</w:t>
            </w:r>
            <w:proofErr w:type="spellEnd"/>
            <w:r>
              <w:t xml:space="preserve"> </w:t>
            </w:r>
            <w:proofErr w:type="gramStart"/>
            <w:r>
              <w:t>korjattu  kuvantamistutkimusten</w:t>
            </w:r>
            <w:proofErr w:type="gramEnd"/>
            <w:r>
              <w:t xml:space="preserve"> </w:t>
            </w:r>
            <w:proofErr w:type="spellStart"/>
            <w:r>
              <w:t>templateId:ksi</w:t>
            </w:r>
            <w:proofErr w:type="spellEnd"/>
            <w:r>
              <w:t xml:space="preserve"> (1.2.246.537.6.12.999.2003.22) </w:t>
            </w:r>
          </w:p>
          <w:p w14:paraId="239D5ADC" w14:textId="77777777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 xml:space="preserve">lausunnoille vaaditaan </w:t>
            </w:r>
            <w:proofErr w:type="spellStart"/>
            <w:r>
              <w:t>entryyn</w:t>
            </w:r>
            <w:proofErr w:type="spellEnd"/>
            <w:r>
              <w:t xml:space="preserve"> oma </w:t>
            </w:r>
            <w:proofErr w:type="spellStart"/>
            <w:r>
              <w:t>templateId</w:t>
            </w:r>
            <w:proofErr w:type="spellEnd"/>
            <w:r>
              <w:t xml:space="preserve">, kuvantamislausunto 1.2.246.537.6.12.999.2003.24 </w:t>
            </w:r>
          </w:p>
          <w:p w14:paraId="66B376DF" w14:textId="77777777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>lisätään esimerkkikuva kuvantamismerkinnän rakenteesta, josta ilmenee kuinka samassa merkinnässä toistetaan useita kuvantamistutkimuksia</w:t>
            </w:r>
          </w:p>
          <w:p w14:paraId="0DE437C2" w14:textId="77777777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 xml:space="preserve">kuvien sijainnin/kuva-arkiston kertovan </w:t>
            </w:r>
            <w:proofErr w:type="spellStart"/>
            <w:r>
              <w:t>entryn</w:t>
            </w:r>
            <w:proofErr w:type="spellEnd"/>
            <w:r>
              <w:t xml:space="preserve"> rakennetta korjattu</w:t>
            </w:r>
          </w:p>
          <w:p w14:paraId="073BD2CA" w14:textId="77777777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>lausunnon rakenne korjattu, lisätty tutkimuksen koodi jota lausutaan</w:t>
            </w:r>
          </w:p>
          <w:p w14:paraId="1D124389" w14:textId="7BD67165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 xml:space="preserve">merkinnän tekijöiden tietoja päivitetty </w:t>
            </w:r>
            <w:proofErr w:type="spellStart"/>
            <w:r>
              <w:t>headerissa</w:t>
            </w:r>
            <w:proofErr w:type="spellEnd"/>
            <w:r>
              <w:t xml:space="preserve"> ja merkinnän tekijän tasolla nykyohjeistuksen mukaiseksi</w:t>
            </w:r>
          </w:p>
          <w:p w14:paraId="60B5A26E" w14:textId="33CB7045" w:rsidR="002A2053" w:rsidRDefault="002A2053" w:rsidP="002A2053">
            <w:pPr>
              <w:pStyle w:val="Luettelokappale"/>
              <w:numPr>
                <w:ilvl w:val="0"/>
                <w:numId w:val="32"/>
              </w:numPr>
            </w:pPr>
            <w:r>
              <w:t>anatomisen alueen ja tutkimuksen puolisuuden tietojen esittäminen kommentoitu toistaiseksi pois – rakenne päivitetään tarvittaessa myöhemmin</w:t>
            </w:r>
          </w:p>
          <w:p w14:paraId="00E00326" w14:textId="61EE503B" w:rsidR="002A2053" w:rsidRDefault="007A7FD7" w:rsidP="002A1637">
            <w:pPr>
              <w:pStyle w:val="Luettelokappale"/>
              <w:numPr>
                <w:ilvl w:val="0"/>
                <w:numId w:val="32"/>
              </w:numPr>
            </w:pPr>
            <w:r>
              <w:t>säteilyannoksen ilmoittamisen rakenteeseen korjaus</w:t>
            </w:r>
          </w:p>
        </w:tc>
      </w:tr>
      <w:tr w:rsidR="002A2053" w14:paraId="5DF269C5" w14:textId="77777777" w:rsidTr="005A3EF4">
        <w:trPr>
          <w:cantSplit/>
        </w:trPr>
        <w:tc>
          <w:tcPr>
            <w:tcW w:w="959" w:type="dxa"/>
          </w:tcPr>
          <w:p w14:paraId="72736AE2" w14:textId="59980DF6" w:rsidR="002A2053" w:rsidRDefault="00562966" w:rsidP="00BA2E96">
            <w:pPr>
              <w:pStyle w:val="Vakiosisennys"/>
            </w:pPr>
            <w:r>
              <w:t>1.20</w:t>
            </w:r>
          </w:p>
        </w:tc>
        <w:tc>
          <w:tcPr>
            <w:tcW w:w="1559" w:type="dxa"/>
          </w:tcPr>
          <w:p w14:paraId="50D851D8" w14:textId="49D8F505" w:rsidR="002A2053" w:rsidRDefault="004817C1" w:rsidP="00F916BE">
            <w:pPr>
              <w:pStyle w:val="Vakiosisennys"/>
            </w:pPr>
            <w:r>
              <w:t>20</w:t>
            </w:r>
            <w:r w:rsidR="00562966">
              <w:t>.8.2013</w:t>
            </w:r>
          </w:p>
        </w:tc>
        <w:tc>
          <w:tcPr>
            <w:tcW w:w="1134" w:type="dxa"/>
          </w:tcPr>
          <w:p w14:paraId="15C89B1F" w14:textId="07E07AF0" w:rsidR="002A2053" w:rsidRDefault="00562966">
            <w:pPr>
              <w:pStyle w:val="Vakiosisennys"/>
            </w:pPr>
            <w:r>
              <w:t>TK</w:t>
            </w:r>
          </w:p>
        </w:tc>
        <w:tc>
          <w:tcPr>
            <w:tcW w:w="6237" w:type="dxa"/>
          </w:tcPr>
          <w:p w14:paraId="05CD81A0" w14:textId="16E687FC" w:rsidR="002A2053" w:rsidRDefault="00562966" w:rsidP="00E42EC4">
            <w:pPr>
              <w:pStyle w:val="Vakiosisennys"/>
            </w:pPr>
            <w:proofErr w:type="gramStart"/>
            <w:r>
              <w:t>Muutettu / korjattu seuraavia:</w:t>
            </w:r>
            <w:proofErr w:type="gramEnd"/>
          </w:p>
          <w:p w14:paraId="44E4AE35" w14:textId="529B1F56" w:rsidR="00F57F82" w:rsidRDefault="00F57F82" w:rsidP="00F57F82">
            <w:pPr>
              <w:pStyle w:val="Luettelokappale"/>
              <w:numPr>
                <w:ilvl w:val="0"/>
                <w:numId w:val="33"/>
              </w:numPr>
            </w:pPr>
            <w:r>
              <w:t xml:space="preserve">linkitykset, tarkennetaan määrittelyä </w:t>
            </w:r>
            <w:proofErr w:type="spellStart"/>
            <w:r>
              <w:t>externalObservation</w:t>
            </w:r>
            <w:proofErr w:type="spellEnd"/>
            <w:r>
              <w:t xml:space="preserve"> ja </w:t>
            </w:r>
            <w:proofErr w:type="spellStart"/>
            <w:r>
              <w:t>externalDocument</w:t>
            </w:r>
            <w:proofErr w:type="spellEnd"/>
            <w:r>
              <w:t xml:space="preserve"> viittausesimerkein - korjataan esimerkeistä ja ohjeistuksesta AC-nro ja </w:t>
            </w:r>
            <w:proofErr w:type="spellStart"/>
            <w:r>
              <w:t>SUID:t</w:t>
            </w:r>
            <w:proofErr w:type="spellEnd"/>
            <w:r>
              <w:t xml:space="preserve"> pois näistä CDA-viittauksista </w:t>
            </w:r>
            <w:proofErr w:type="gramStart"/>
            <w:r>
              <w:t>-  CDA</w:t>
            </w:r>
            <w:proofErr w:type="gramEnd"/>
            <w:r>
              <w:t xml:space="preserve">-viittaukset kohdistuva asiakirjoihin ja niiden </w:t>
            </w:r>
            <w:proofErr w:type="spellStart"/>
            <w:r>
              <w:t>entry:jen</w:t>
            </w:r>
            <w:proofErr w:type="spellEnd"/>
            <w:r>
              <w:t xml:space="preserve"> teknisiin tunnisteisiin (observation.id)</w:t>
            </w:r>
          </w:p>
          <w:p w14:paraId="13FBFF86" w14:textId="240DF4FE" w:rsidR="00F57F82" w:rsidRDefault="00F57F82" w:rsidP="00F57F82">
            <w:pPr>
              <w:pStyle w:val="Luettelokappale"/>
              <w:numPr>
                <w:ilvl w:val="0"/>
                <w:numId w:val="33"/>
              </w:numPr>
            </w:pPr>
            <w:r>
              <w:t xml:space="preserve">AC nro </w:t>
            </w:r>
            <w:proofErr w:type="spellStart"/>
            <w:r>
              <w:t>entryRelationship.observationilla</w:t>
            </w:r>
            <w:proofErr w:type="spellEnd"/>
            <w:r>
              <w:t xml:space="preserve"> (pyynnön ja/tai tutkimuksien alla, riippuen siitä missä kohtaa prosessia määritellään, vapaaehtoinen tieto) </w:t>
            </w:r>
          </w:p>
          <w:p w14:paraId="45866A1B" w14:textId="467C8A71" w:rsidR="00F57F82" w:rsidRDefault="00F57F82" w:rsidP="00F57F82">
            <w:pPr>
              <w:pStyle w:val="Luettelokappale"/>
              <w:numPr>
                <w:ilvl w:val="0"/>
                <w:numId w:val="33"/>
              </w:numPr>
            </w:pPr>
            <w:r>
              <w:t xml:space="preserve">AC-nro </w:t>
            </w:r>
            <w:proofErr w:type="spellStart"/>
            <w:r>
              <w:t>extensioniin</w:t>
            </w:r>
            <w:proofErr w:type="spellEnd"/>
            <w:r>
              <w:t xml:space="preserve"> jatkossakin (</w:t>
            </w:r>
            <w:proofErr w:type="spellStart"/>
            <w:r>
              <w:t>kv</w:t>
            </w:r>
            <w:proofErr w:type="spellEnd"/>
            <w:r>
              <w:t xml:space="preserve">-ohjeistus näin, </w:t>
            </w:r>
            <w:proofErr w:type="spellStart"/>
            <w:r>
              <w:t>Dicomissakin</w:t>
            </w:r>
            <w:proofErr w:type="spellEnd"/>
            <w:r>
              <w:t xml:space="preserve"> on </w:t>
            </w:r>
            <w:proofErr w:type="spellStart"/>
            <w:r>
              <w:t>string</w:t>
            </w:r>
            <w:proofErr w:type="spellEnd"/>
            <w:r>
              <w:t xml:space="preserve"> kenttä ja integraatiossa AC-nro voi sisältää kirjaimia)</w:t>
            </w:r>
          </w:p>
          <w:p w14:paraId="50A17103" w14:textId="32D7E68C" w:rsidR="00F57F82" w:rsidRDefault="00F57F82" w:rsidP="00F57F82">
            <w:pPr>
              <w:pStyle w:val="Luettelokappale"/>
              <w:numPr>
                <w:ilvl w:val="0"/>
                <w:numId w:val="33"/>
              </w:numPr>
            </w:pPr>
            <w:r>
              <w:t xml:space="preserve">luku 6.3.4 tutkimuksen tiedot rakenteisessa muodossa, täydennetään </w:t>
            </w:r>
            <w:proofErr w:type="spellStart"/>
            <w:r>
              <w:t>entryRelationship.observation:</w:t>
            </w:r>
            <w:proofErr w:type="gramStart"/>
            <w:r>
              <w:t>lla</w:t>
            </w:r>
            <w:proofErr w:type="spellEnd"/>
            <w:r>
              <w:t>,  millä</w:t>
            </w:r>
            <w:proofErr w:type="gramEnd"/>
            <w:r>
              <w:t xml:space="preserve"> annetaan SUID, pakollinen tieto.</w:t>
            </w:r>
          </w:p>
          <w:p w14:paraId="5C796CCF" w14:textId="1FB44601" w:rsidR="00F57F82" w:rsidRDefault="00F57F82" w:rsidP="00F57F82">
            <w:pPr>
              <w:pStyle w:val="Luettelokappale"/>
              <w:numPr>
                <w:ilvl w:val="0"/>
                <w:numId w:val="33"/>
              </w:numPr>
            </w:pPr>
            <w:r>
              <w:t xml:space="preserve">poistetaan kokonaan luvut 6.3.6 (tutkimuksen kuvat) ja 6.3.7 Tehdyt tutkimukset CMET </w:t>
            </w:r>
            <w:proofErr w:type="spellStart"/>
            <w:r>
              <w:t>A_DicomSequence</w:t>
            </w:r>
            <w:proofErr w:type="spellEnd"/>
            <w:r>
              <w:t xml:space="preserve"> </w:t>
            </w:r>
            <w:proofErr w:type="spellStart"/>
            <w:r>
              <w:t>minimal</w:t>
            </w:r>
            <w:proofErr w:type="spellEnd"/>
            <w:r>
              <w:t xml:space="preserve"> rakenteena, koska niissä on tietosisältöä, joita RIS/potilaskertomusjärjestelmä ei välttämättä tiedä ja niitä ei ole tarpeen staattisille CDA-asiakirjoille tallentaa</w:t>
            </w:r>
          </w:p>
          <w:p w14:paraId="4BF3AAF5" w14:textId="495C8250" w:rsidR="00F15904" w:rsidRPr="005E080D" w:rsidRDefault="00F15904" w:rsidP="005A3EF4">
            <w:pPr>
              <w:pStyle w:val="Luettelokappale"/>
              <w:numPr>
                <w:ilvl w:val="0"/>
                <w:numId w:val="33"/>
              </w:numPr>
            </w:pPr>
            <w:proofErr w:type="gramStart"/>
            <w:r w:rsidRPr="00F15904">
              <w:t>Radiologinen tutkimus- ja toimenpideluokitus 2007</w:t>
            </w:r>
            <w:r>
              <w:t xml:space="preserve"> osalta korjattu </w:t>
            </w:r>
            <w:proofErr w:type="spellStart"/>
            <w:r>
              <w:t>oid</w:t>
            </w:r>
            <w:proofErr w:type="spellEnd"/>
            <w:r>
              <w:t xml:space="preserve"> koodi versioon 2006 </w:t>
            </w:r>
            <w:r w:rsidRPr="00F15904">
              <w:t>1.2.246.537.6.4.2006</w:t>
            </w:r>
            <w:proofErr w:type="gramEnd"/>
            <w:r w:rsidRPr="00F15904">
              <w:tab/>
            </w:r>
          </w:p>
        </w:tc>
      </w:tr>
      <w:tr w:rsidR="002A1637" w14:paraId="38776C5E" w14:textId="77777777" w:rsidTr="00887E62">
        <w:trPr>
          <w:cantSplit/>
        </w:trPr>
        <w:tc>
          <w:tcPr>
            <w:tcW w:w="959" w:type="dxa"/>
          </w:tcPr>
          <w:p w14:paraId="70E0E041" w14:textId="588536ED" w:rsidR="002A1637" w:rsidRDefault="002A1637" w:rsidP="00BA2E96">
            <w:pPr>
              <w:pStyle w:val="Vakiosisennys"/>
            </w:pPr>
            <w:r>
              <w:lastRenderedPageBreak/>
              <w:t>1.21</w:t>
            </w:r>
          </w:p>
        </w:tc>
        <w:tc>
          <w:tcPr>
            <w:tcW w:w="1559" w:type="dxa"/>
          </w:tcPr>
          <w:p w14:paraId="7E081366" w14:textId="099907B4" w:rsidR="002A1637" w:rsidDel="004817C1" w:rsidRDefault="002A1637" w:rsidP="00F916BE">
            <w:pPr>
              <w:pStyle w:val="Vakiosisennys"/>
            </w:pPr>
            <w:r>
              <w:t>2.9.2013</w:t>
            </w:r>
          </w:p>
        </w:tc>
        <w:tc>
          <w:tcPr>
            <w:tcW w:w="1134" w:type="dxa"/>
          </w:tcPr>
          <w:p w14:paraId="16DD1E94" w14:textId="4EC9438E" w:rsidR="002A1637" w:rsidRDefault="002A1637">
            <w:pPr>
              <w:pStyle w:val="Vakiosisennys"/>
            </w:pPr>
            <w:r>
              <w:t>TK</w:t>
            </w:r>
          </w:p>
        </w:tc>
        <w:tc>
          <w:tcPr>
            <w:tcW w:w="6237" w:type="dxa"/>
          </w:tcPr>
          <w:p w14:paraId="3BEAC43F" w14:textId="2CD87A81" w:rsidR="002A1637" w:rsidRDefault="002A1637" w:rsidP="00E42EC4">
            <w:pPr>
              <w:pStyle w:val="Vakiosisennys"/>
            </w:pPr>
            <w:proofErr w:type="gramStart"/>
            <w:r>
              <w:t xml:space="preserve">Lisätty määrittelyn version </w:t>
            </w:r>
            <w:proofErr w:type="spellStart"/>
            <w:r>
              <w:t>oid</w:t>
            </w:r>
            <w:proofErr w:type="spellEnd"/>
            <w:r>
              <w:t>.</w:t>
            </w:r>
            <w:proofErr w:type="gramEnd"/>
            <w:r>
              <w:t xml:space="preserve"> Teknisen komitean hyväksymä versio.</w:t>
            </w:r>
          </w:p>
        </w:tc>
      </w:tr>
      <w:tr w:rsidR="00E83F7D" w14:paraId="3E73C8E9" w14:textId="77777777" w:rsidTr="00887E62">
        <w:trPr>
          <w:cantSplit/>
        </w:trPr>
        <w:tc>
          <w:tcPr>
            <w:tcW w:w="959" w:type="dxa"/>
          </w:tcPr>
          <w:p w14:paraId="5A7D25F5" w14:textId="7AEF77B8" w:rsidR="00E83F7D" w:rsidRDefault="00E83F7D" w:rsidP="00BA2E96">
            <w:pPr>
              <w:pStyle w:val="Vakiosisennys"/>
            </w:pPr>
            <w:r>
              <w:t>1.22</w:t>
            </w:r>
          </w:p>
        </w:tc>
        <w:tc>
          <w:tcPr>
            <w:tcW w:w="1559" w:type="dxa"/>
          </w:tcPr>
          <w:p w14:paraId="0E260F2F" w14:textId="4FD0CF52" w:rsidR="00E83F7D" w:rsidRDefault="00E83F7D" w:rsidP="00F916BE">
            <w:pPr>
              <w:pStyle w:val="Vakiosisennys"/>
            </w:pPr>
            <w:r>
              <w:t>12.9.2013</w:t>
            </w:r>
          </w:p>
        </w:tc>
        <w:tc>
          <w:tcPr>
            <w:tcW w:w="1134" w:type="dxa"/>
          </w:tcPr>
          <w:p w14:paraId="6521361E" w14:textId="18AE51D6" w:rsidR="00E83F7D" w:rsidRDefault="00E83F7D">
            <w:pPr>
              <w:pStyle w:val="Vakiosisennys"/>
            </w:pPr>
            <w:r>
              <w:t>TK</w:t>
            </w:r>
          </w:p>
        </w:tc>
        <w:tc>
          <w:tcPr>
            <w:tcW w:w="6237" w:type="dxa"/>
          </w:tcPr>
          <w:p w14:paraId="46261801" w14:textId="558413EF" w:rsidR="00E83F7D" w:rsidRDefault="00E83F7D" w:rsidP="00E42EC4">
            <w:pPr>
              <w:pStyle w:val="Vakiosisennys"/>
            </w:pPr>
            <w:proofErr w:type="gramStart"/>
            <w:r>
              <w:t xml:space="preserve">Tarkennettu vielä lausunnosta viittausta tutkimuksiin näiden ollessa eri asiakirjoissa </w:t>
            </w:r>
            <w:proofErr w:type="spellStart"/>
            <w:r>
              <w:t>reference</w:t>
            </w:r>
            <w:proofErr w:type="spellEnd"/>
            <w:r>
              <w:t xml:space="preserve"> – </w:t>
            </w:r>
            <w:proofErr w:type="spellStart"/>
            <w:r>
              <w:t>externalDocument</w:t>
            </w:r>
            <w:proofErr w:type="spellEnd"/>
            <w:r>
              <w:t xml:space="preserve"> rakenteella</w:t>
            </w:r>
            <w:proofErr w:type="gramEnd"/>
          </w:p>
        </w:tc>
      </w:tr>
      <w:tr w:rsidR="00072313" w14:paraId="16BF0340" w14:textId="77777777" w:rsidTr="00887E62">
        <w:trPr>
          <w:cantSplit/>
        </w:trPr>
        <w:tc>
          <w:tcPr>
            <w:tcW w:w="959" w:type="dxa"/>
          </w:tcPr>
          <w:p w14:paraId="7AB0AE36" w14:textId="38EC732F" w:rsidR="00072313" w:rsidRDefault="00072313" w:rsidP="00BA2E96">
            <w:pPr>
              <w:pStyle w:val="Vakiosisennys"/>
            </w:pPr>
            <w:r>
              <w:t>2.00</w:t>
            </w:r>
          </w:p>
        </w:tc>
        <w:tc>
          <w:tcPr>
            <w:tcW w:w="1559" w:type="dxa"/>
          </w:tcPr>
          <w:p w14:paraId="67184773" w14:textId="71BB8963" w:rsidR="00072313" w:rsidRDefault="006E5B35" w:rsidP="00F916BE">
            <w:pPr>
              <w:pStyle w:val="Vakiosisennys"/>
            </w:pPr>
            <w:r>
              <w:t>8.11.2013</w:t>
            </w:r>
          </w:p>
        </w:tc>
        <w:tc>
          <w:tcPr>
            <w:tcW w:w="1134" w:type="dxa"/>
          </w:tcPr>
          <w:p w14:paraId="2979EE1B" w14:textId="6F97A486" w:rsidR="00072313" w:rsidRDefault="00072313">
            <w:pPr>
              <w:pStyle w:val="Vakiosisennys"/>
            </w:pPr>
            <w:r>
              <w:t>TS</w:t>
            </w:r>
            <w:r w:rsidR="00705624">
              <w:t>, TK</w:t>
            </w:r>
          </w:p>
        </w:tc>
        <w:tc>
          <w:tcPr>
            <w:tcW w:w="6237" w:type="dxa"/>
          </w:tcPr>
          <w:p w14:paraId="7A376E5A" w14:textId="50DB344F" w:rsidR="00072313" w:rsidRDefault="00705624">
            <w:pPr>
              <w:pStyle w:val="Vakiosisennys"/>
            </w:pPr>
            <w:proofErr w:type="gramStart"/>
            <w:r>
              <w:t xml:space="preserve">Päivitetty </w:t>
            </w:r>
            <w:proofErr w:type="spellStart"/>
            <w:r w:rsidR="00BA202B">
              <w:t>eArkiston</w:t>
            </w:r>
            <w:proofErr w:type="spellEnd"/>
            <w:r w:rsidR="00BA202B">
              <w:t xml:space="preserve"> ja T</w:t>
            </w:r>
            <w:r>
              <w:t xml:space="preserve">iedonhallintapalvelun </w:t>
            </w:r>
            <w:r w:rsidR="00BA202B">
              <w:t xml:space="preserve">2016 vaaditut </w:t>
            </w:r>
            <w:r>
              <w:t>muutokset</w:t>
            </w:r>
            <w:r w:rsidR="00BA202B">
              <w:t>:</w:t>
            </w:r>
            <w:proofErr w:type="gramEnd"/>
          </w:p>
          <w:p w14:paraId="35220A4D" w14:textId="77777777" w:rsidR="00BA202B" w:rsidRDefault="00BA202B" w:rsidP="00427FAD">
            <w:pPr>
              <w:pStyle w:val="Luettelokappale"/>
              <w:numPr>
                <w:ilvl w:val="0"/>
                <w:numId w:val="35"/>
              </w:numPr>
            </w:pPr>
            <w:proofErr w:type="gramStart"/>
            <w:r>
              <w:t>Tutkimuksen koodisto muutettu</w:t>
            </w:r>
            <w:proofErr w:type="gramEnd"/>
          </w:p>
          <w:p w14:paraId="10FD3FC9" w14:textId="77777777" w:rsidR="00BA202B" w:rsidRDefault="00BA202B" w:rsidP="00427FAD">
            <w:pPr>
              <w:pStyle w:val="Luettelokappale"/>
              <w:numPr>
                <w:ilvl w:val="0"/>
                <w:numId w:val="35"/>
              </w:numPr>
            </w:pPr>
            <w:proofErr w:type="gramStart"/>
            <w:r>
              <w:t>Lisätty tutkimuksen tekoon osallistuneet henkilöt (tekstinä)</w:t>
            </w:r>
            <w:proofErr w:type="gramEnd"/>
          </w:p>
          <w:p w14:paraId="40FCD552" w14:textId="77777777" w:rsidR="00B8052E" w:rsidRDefault="00B8052E" w:rsidP="00427FAD">
            <w:pPr>
              <w:pStyle w:val="Luettelokappale"/>
              <w:numPr>
                <w:ilvl w:val="0"/>
                <w:numId w:val="35"/>
              </w:numPr>
            </w:pPr>
            <w:proofErr w:type="gramStart"/>
            <w:r>
              <w:t>Lisätty tutkimuksen tuloksen luokitus</w:t>
            </w:r>
            <w:proofErr w:type="gramEnd"/>
          </w:p>
          <w:p w14:paraId="45B047CB" w14:textId="471D9E9A" w:rsidR="00BA202B" w:rsidRPr="00B8052E" w:rsidRDefault="00B8052E" w:rsidP="00427FAD">
            <w:pPr>
              <w:pStyle w:val="Luettelokappale"/>
              <w:numPr>
                <w:ilvl w:val="0"/>
                <w:numId w:val="35"/>
              </w:numPr>
            </w:pPr>
            <w:r>
              <w:t>lisätty lausunnon tila</w:t>
            </w:r>
            <w:r w:rsidR="00BA202B">
              <w:t xml:space="preserve"> </w:t>
            </w:r>
          </w:p>
        </w:tc>
      </w:tr>
      <w:tr w:rsidR="006E5B35" w14:paraId="27411535" w14:textId="77777777" w:rsidTr="00887E62">
        <w:trPr>
          <w:cantSplit/>
        </w:trPr>
        <w:tc>
          <w:tcPr>
            <w:tcW w:w="959" w:type="dxa"/>
          </w:tcPr>
          <w:p w14:paraId="57BE498E" w14:textId="06D58852" w:rsidR="006E5B35" w:rsidRDefault="006E5B35" w:rsidP="006E5B35">
            <w:pPr>
              <w:pStyle w:val="Vakiosisennys"/>
            </w:pPr>
            <w:r>
              <w:t>2.00</w:t>
            </w:r>
          </w:p>
        </w:tc>
        <w:tc>
          <w:tcPr>
            <w:tcW w:w="1559" w:type="dxa"/>
          </w:tcPr>
          <w:p w14:paraId="3A18B8B5" w14:textId="15EF4557" w:rsidR="006E5B35" w:rsidRDefault="006E5B35">
            <w:pPr>
              <w:pStyle w:val="Vakiosisennys"/>
            </w:pPr>
            <w:r>
              <w:t>12.12.2013</w:t>
            </w:r>
          </w:p>
        </w:tc>
        <w:tc>
          <w:tcPr>
            <w:tcW w:w="1134" w:type="dxa"/>
          </w:tcPr>
          <w:p w14:paraId="6172D5B6" w14:textId="222DA5DF" w:rsidR="006E5B35" w:rsidRDefault="006E5B35" w:rsidP="006E5B35">
            <w:pPr>
              <w:pStyle w:val="Vakiosisennys"/>
            </w:pPr>
            <w:r>
              <w:t>TS, TK</w:t>
            </w:r>
          </w:p>
        </w:tc>
        <w:tc>
          <w:tcPr>
            <w:tcW w:w="6237" w:type="dxa"/>
          </w:tcPr>
          <w:p w14:paraId="252FCF90" w14:textId="77777777" w:rsidR="00B238EA" w:rsidRDefault="006E5B35">
            <w:pPr>
              <w:pStyle w:val="Vakiosisennys"/>
            </w:pPr>
            <w:proofErr w:type="spellStart"/>
            <w:r w:rsidRPr="006E5B35">
              <w:t>Komenttikierros</w:t>
            </w:r>
            <w:proofErr w:type="spellEnd"/>
            <w:r w:rsidRPr="006E5B35">
              <w:t xml:space="preserve"> ja TC käsittely</w:t>
            </w:r>
          </w:p>
          <w:p w14:paraId="7FC35AE2" w14:textId="77777777" w:rsidR="00B238EA" w:rsidRDefault="00B238EA" w:rsidP="00427FAD">
            <w:pPr>
              <w:pStyle w:val="Vakiosisennys"/>
              <w:numPr>
                <w:ilvl w:val="0"/>
                <w:numId w:val="36"/>
              </w:numPr>
            </w:pPr>
            <w:r>
              <w:t xml:space="preserve">määrittelylle </w:t>
            </w:r>
            <w:proofErr w:type="spellStart"/>
            <w:r>
              <w:t>oid</w:t>
            </w:r>
            <w:proofErr w:type="spellEnd"/>
            <w:r>
              <w:t xml:space="preserve"> ja päiväys </w:t>
            </w:r>
          </w:p>
          <w:p w14:paraId="0D7D9EC8" w14:textId="363A9D8E" w:rsidR="006E5B35" w:rsidRDefault="00B238EA" w:rsidP="00427FAD">
            <w:pPr>
              <w:pStyle w:val="Vakiosisennys"/>
              <w:numPr>
                <w:ilvl w:val="0"/>
                <w:numId w:val="36"/>
              </w:numPr>
            </w:pPr>
            <w:r>
              <w:t xml:space="preserve">lisätty </w:t>
            </w:r>
            <w:proofErr w:type="spellStart"/>
            <w:r>
              <w:t>entry.templateId</w:t>
            </w:r>
            <w:proofErr w:type="spellEnd"/>
            <w:r>
              <w:t xml:space="preserve"> koosteiden tulkintaa varten kertomaan, minkä määrittelyversion mukaan </w:t>
            </w:r>
            <w:proofErr w:type="spellStart"/>
            <w:r>
              <w:t>entry</w:t>
            </w:r>
            <w:proofErr w:type="spellEnd"/>
            <w:r>
              <w:t xml:space="preserve"> on toteutettu</w:t>
            </w:r>
          </w:p>
        </w:tc>
      </w:tr>
      <w:tr w:rsidR="00427FAD" w14:paraId="3076D4A9" w14:textId="77777777" w:rsidTr="00887E62">
        <w:trPr>
          <w:cantSplit/>
          <w:ins w:id="15" w:author="Tekijä"/>
        </w:trPr>
        <w:tc>
          <w:tcPr>
            <w:tcW w:w="959" w:type="dxa"/>
          </w:tcPr>
          <w:p w14:paraId="6BDB0091" w14:textId="59C928D7" w:rsidR="00427FAD" w:rsidRDefault="00427FAD" w:rsidP="006E5B35">
            <w:pPr>
              <w:pStyle w:val="Vakiosisennys"/>
              <w:rPr>
                <w:ins w:id="16" w:author="Tekijä"/>
              </w:rPr>
            </w:pPr>
            <w:ins w:id="17" w:author="Tekijä">
              <w:r>
                <w:t>2.01</w:t>
              </w:r>
            </w:ins>
          </w:p>
        </w:tc>
        <w:tc>
          <w:tcPr>
            <w:tcW w:w="1559" w:type="dxa"/>
          </w:tcPr>
          <w:p w14:paraId="4BB1AF57" w14:textId="1530AAF5" w:rsidR="00427FAD" w:rsidRDefault="00427FAD">
            <w:pPr>
              <w:pStyle w:val="Vakiosisennys"/>
              <w:rPr>
                <w:ins w:id="18" w:author="Tekijä"/>
              </w:rPr>
            </w:pPr>
            <w:ins w:id="19" w:author="Tekijä">
              <w:r>
                <w:t>x.5.2014</w:t>
              </w:r>
            </w:ins>
          </w:p>
        </w:tc>
        <w:tc>
          <w:tcPr>
            <w:tcW w:w="1134" w:type="dxa"/>
          </w:tcPr>
          <w:p w14:paraId="7AA06F66" w14:textId="071B2D3C" w:rsidR="00427FAD" w:rsidRDefault="00427FAD" w:rsidP="006E5B35">
            <w:pPr>
              <w:pStyle w:val="Vakiosisennys"/>
              <w:rPr>
                <w:ins w:id="20" w:author="Tekijä"/>
              </w:rPr>
            </w:pPr>
            <w:ins w:id="21" w:author="Tekijä">
              <w:r>
                <w:t>TS</w:t>
              </w:r>
            </w:ins>
          </w:p>
        </w:tc>
        <w:tc>
          <w:tcPr>
            <w:tcW w:w="6237" w:type="dxa"/>
          </w:tcPr>
          <w:p w14:paraId="77DE913D" w14:textId="096E6AD1" w:rsidR="00427FAD" w:rsidRPr="006E5B35" w:rsidRDefault="00427FAD">
            <w:pPr>
              <w:pStyle w:val="Vakiosisennys"/>
              <w:rPr>
                <w:ins w:id="22" w:author="Tekijä"/>
              </w:rPr>
            </w:pPr>
            <w:proofErr w:type="gramStart"/>
            <w:ins w:id="23" w:author="Tekijä">
              <w:r w:rsidRPr="00427FAD">
                <w:t>Tarkennettu ammattilaisen tietojen käsittelyä</w:t>
              </w:r>
              <w:r w:rsidR="00FE466A" w:rsidRPr="00FE466A">
                <w:t>: luku 4.2 ja 6.3.1</w:t>
              </w:r>
              <w:proofErr w:type="gramEnd"/>
            </w:ins>
          </w:p>
        </w:tc>
      </w:tr>
      <w:tr w:rsidR="008213CE" w14:paraId="77B1C498" w14:textId="77777777" w:rsidTr="00887E62">
        <w:trPr>
          <w:cantSplit/>
          <w:ins w:id="24" w:author="Tekijä"/>
        </w:trPr>
        <w:tc>
          <w:tcPr>
            <w:tcW w:w="959" w:type="dxa"/>
          </w:tcPr>
          <w:p w14:paraId="63D179A8" w14:textId="3B19E89E" w:rsidR="008213CE" w:rsidRDefault="008213CE" w:rsidP="006E5B35">
            <w:pPr>
              <w:pStyle w:val="Vakiosisennys"/>
              <w:rPr>
                <w:ins w:id="25" w:author="Tekijä"/>
              </w:rPr>
            </w:pPr>
            <w:ins w:id="26" w:author="Tekijä">
              <w:r>
                <w:t>2.10</w:t>
              </w:r>
            </w:ins>
          </w:p>
        </w:tc>
        <w:tc>
          <w:tcPr>
            <w:tcW w:w="1559" w:type="dxa"/>
          </w:tcPr>
          <w:p w14:paraId="763503E2" w14:textId="6BFDCCFD" w:rsidR="008213CE" w:rsidRDefault="008213CE">
            <w:pPr>
              <w:pStyle w:val="Vakiosisennys"/>
              <w:rPr>
                <w:ins w:id="27" w:author="Tekijä"/>
              </w:rPr>
            </w:pPr>
            <w:ins w:id="28" w:author="Tekijä">
              <w:r>
                <w:t>X.11.2014</w:t>
              </w:r>
            </w:ins>
          </w:p>
        </w:tc>
        <w:tc>
          <w:tcPr>
            <w:tcW w:w="1134" w:type="dxa"/>
          </w:tcPr>
          <w:p w14:paraId="6AE2FDD8" w14:textId="02ADECB7" w:rsidR="008213CE" w:rsidRDefault="008213CE" w:rsidP="006E5B35">
            <w:pPr>
              <w:pStyle w:val="Vakiosisennys"/>
              <w:rPr>
                <w:ins w:id="29" w:author="Tekijä"/>
              </w:rPr>
            </w:pPr>
            <w:proofErr w:type="gramStart"/>
            <w:ins w:id="30" w:author="Tekijä">
              <w:r>
                <w:t>TK,TS</w:t>
              </w:r>
              <w:proofErr w:type="gramEnd"/>
            </w:ins>
          </w:p>
        </w:tc>
        <w:tc>
          <w:tcPr>
            <w:tcW w:w="6237" w:type="dxa"/>
          </w:tcPr>
          <w:p w14:paraId="655EE40C" w14:textId="77777777" w:rsidR="008213CE" w:rsidRDefault="008213CE">
            <w:pPr>
              <w:pStyle w:val="Vakiosisennys"/>
              <w:rPr>
                <w:ins w:id="31" w:author="Tekijä"/>
              </w:rPr>
            </w:pPr>
            <w:ins w:id="32" w:author="Tekijä">
              <w:r>
                <w:t>Kanta potilastiedon arkiston 2016 tietosisältövaatimusten mukainen versio, keskeisimmät muutokset</w:t>
              </w:r>
            </w:ins>
          </w:p>
          <w:p w14:paraId="07C4DB67" w14:textId="77777777" w:rsidR="008213CE" w:rsidRDefault="0091213F" w:rsidP="0091213F">
            <w:pPr>
              <w:pStyle w:val="Luettelokappale"/>
              <w:numPr>
                <w:ilvl w:val="0"/>
                <w:numId w:val="37"/>
              </w:numPr>
              <w:rPr>
                <w:ins w:id="33" w:author="Tekijä"/>
              </w:rPr>
            </w:pPr>
            <w:ins w:id="34" w:author="Tekijä">
              <w:r>
                <w:t xml:space="preserve">muutettu määrittelyn nimi ja muokattu merkintöjen rakennetta siten, että ne eivät edellytä mitään </w:t>
              </w:r>
              <w:proofErr w:type="spellStart"/>
              <w:r>
                <w:t>tiettyä</w:t>
              </w:r>
              <w:proofErr w:type="spellEnd"/>
              <w:r>
                <w:t xml:space="preserve"> toimintamallia arkistoitavien asiakirjojen muodostamisessa</w:t>
              </w:r>
            </w:ins>
          </w:p>
          <w:p w14:paraId="17DA5FEC" w14:textId="77777777" w:rsidR="0091213F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ins w:id="35" w:author="Tekijä"/>
              </w:rPr>
            </w:pPr>
            <w:proofErr w:type="gramStart"/>
            <w:ins w:id="36" w:author="Tekijä">
              <w:r>
                <w:t>Päivitettyjen THL tietosisältömuutosten mukaiset muutokset</w:t>
              </w:r>
              <w:proofErr w:type="gramEnd"/>
            </w:ins>
          </w:p>
          <w:p w14:paraId="58B7AF65" w14:textId="77777777" w:rsidR="00072131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ins w:id="37" w:author="Tekijä"/>
              </w:rPr>
            </w:pPr>
            <w:ins w:id="38" w:author="Tekijä">
              <w:r>
                <w:t>Tietojen tunnisteissa (</w:t>
              </w:r>
              <w:proofErr w:type="spellStart"/>
              <w:r>
                <w:t>esim</w:t>
              </w:r>
              <w:proofErr w:type="spellEnd"/>
              <w:r>
                <w:t xml:space="preserve"> </w:t>
              </w:r>
              <w:proofErr w:type="spellStart"/>
              <w:r>
                <w:t>observation.code:ssa</w:t>
              </w:r>
              <w:proofErr w:type="spellEnd"/>
              <w:r>
                <w:t>) TC linjauksen mukaisesti kuvantamisen merkinnöissä käytetään pelkästään teknisen rakennekoodiston koodeja</w:t>
              </w:r>
            </w:ins>
          </w:p>
          <w:p w14:paraId="2CC4C7BF" w14:textId="77777777" w:rsidR="00A076C3" w:rsidRDefault="00A076C3" w:rsidP="0091213F">
            <w:pPr>
              <w:pStyle w:val="Luettelokappale"/>
              <w:numPr>
                <w:ilvl w:val="0"/>
                <w:numId w:val="37"/>
              </w:numPr>
              <w:rPr>
                <w:ins w:id="39" w:author="Tekijä"/>
              </w:rPr>
            </w:pPr>
            <w:ins w:id="40" w:author="Tekijä">
              <w:r>
                <w:t xml:space="preserve">muutettu tietomallia HL7 </w:t>
              </w:r>
              <w:r w:rsidR="00150BA1">
                <w:t xml:space="preserve">v2.3 sanomaliikenteen ja THL toimittajatyöpajassa läpikäydyn mukaiseksi, kuvantamistutkimuspyyntö menee kokonaisuudessaan yhteen </w:t>
              </w:r>
              <w:proofErr w:type="spellStart"/>
              <w:r w:rsidR="00150BA1">
                <w:t>entry:yn</w:t>
              </w:r>
              <w:proofErr w:type="spellEnd"/>
              <w:r w:rsidR="00150BA1">
                <w:t xml:space="preserve"> ja sen sisällä on pyynnön yleistiedot sekä kaikkien samalla kerralla potilaalle pyydettyjen tutkimusten tiedot</w:t>
              </w:r>
            </w:ins>
          </w:p>
          <w:p w14:paraId="21313457" w14:textId="2231D805" w:rsidR="00150BA1" w:rsidRPr="008213CE" w:rsidRDefault="00150BA1" w:rsidP="0091213F">
            <w:pPr>
              <w:pStyle w:val="Luettelokappale"/>
              <w:numPr>
                <w:ilvl w:val="0"/>
                <w:numId w:val="37"/>
              </w:numPr>
              <w:rPr>
                <w:ins w:id="41" w:author="Tekijä"/>
              </w:rPr>
            </w:pPr>
            <w:ins w:id="42" w:author="Tekijä">
              <w:r>
                <w:t xml:space="preserve">lisätty THL tietosisältömäärittelyssä rakenteisesti käsiteltävät tekstit myös </w:t>
              </w:r>
              <w:proofErr w:type="spellStart"/>
              <w:r>
                <w:t>entry:n</w:t>
              </w:r>
              <w:proofErr w:type="spellEnd"/>
              <w:r>
                <w:t xml:space="preserve"> sisälle näyttömuodon lisäksi</w:t>
              </w:r>
            </w:ins>
          </w:p>
        </w:tc>
      </w:tr>
    </w:tbl>
    <w:p w14:paraId="590B34F9" w14:textId="2F9EA632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590B34FA" w14:textId="7AA7AE98" w:rsidR="000F4A9C" w:rsidRDefault="000F4A9C">
      <w:r>
        <w:t>TK = Timo Kaskinen</w:t>
      </w:r>
      <w:r w:rsidR="00CE475D">
        <w:t>,</w:t>
      </w:r>
      <w:r>
        <w:t xml:space="preserve"> Salivirta </w:t>
      </w:r>
      <w:r w:rsidR="00C22D21">
        <w:t>&amp; Partners</w:t>
      </w:r>
    </w:p>
    <w:p w14:paraId="590B34FB" w14:textId="0DE2090A" w:rsidR="000F4A9C" w:rsidRDefault="00CE475D">
      <w:r>
        <w:t xml:space="preserve">TS </w:t>
      </w:r>
      <w:r w:rsidR="000F4A9C">
        <w:t>=</w:t>
      </w:r>
      <w:r>
        <w:t xml:space="preserve"> Timo Siira</w:t>
      </w:r>
      <w:r w:rsidR="000F4A9C">
        <w:t xml:space="preserve">, </w:t>
      </w:r>
      <w:r>
        <w:t xml:space="preserve">Salivirta </w:t>
      </w:r>
      <w:r w:rsidR="00C22D21">
        <w:t>&amp; Partners</w:t>
      </w:r>
    </w:p>
    <w:p w14:paraId="590B34FC" w14:textId="77777777" w:rsidR="0091477B" w:rsidRDefault="0091477B">
      <w:r>
        <w:t>PR = Pekka Rinne, Kela</w:t>
      </w:r>
    </w:p>
    <w:p w14:paraId="590B34FD" w14:textId="77777777" w:rsidR="00C22D21" w:rsidRDefault="00C22D21">
      <w:r>
        <w:t>JN = Jarkko Närvänen, Salivirta &amp; Partners</w:t>
      </w:r>
    </w:p>
    <w:p w14:paraId="590B34FE" w14:textId="77777777" w:rsidR="000F4A9C" w:rsidRDefault="000F4A9C">
      <w:r>
        <w:br w:type="page"/>
      </w:r>
    </w:p>
    <w:p w14:paraId="590B34FF" w14:textId="77777777" w:rsidR="000F4A9C" w:rsidRDefault="000F4A9C">
      <w:pPr>
        <w:jc w:val="center"/>
        <w:outlineLvl w:val="0"/>
        <w:rPr>
          <w:b/>
          <w:sz w:val="32"/>
        </w:rPr>
      </w:pPr>
      <w:bookmarkStart w:id="43" w:name="_Toc32384907"/>
      <w:bookmarkStart w:id="44" w:name="_Toc33328968"/>
      <w:bookmarkStart w:id="45" w:name="_Toc403323849"/>
      <w:r>
        <w:rPr>
          <w:b/>
          <w:sz w:val="32"/>
        </w:rPr>
        <w:t>SISÄLLYSLUETTELO</w:t>
      </w:r>
      <w:bookmarkEnd w:id="43"/>
      <w:bookmarkEnd w:id="44"/>
      <w:bookmarkEnd w:id="45"/>
    </w:p>
    <w:p w14:paraId="590B3500" w14:textId="77777777" w:rsidR="007B6ABC" w:rsidRDefault="007B6ABC">
      <w:pPr>
        <w:jc w:val="center"/>
        <w:outlineLvl w:val="0"/>
      </w:pPr>
    </w:p>
    <w:p w14:paraId="7EA78CFD" w14:textId="77777777" w:rsidR="00CA3606" w:rsidRDefault="00D252CD">
      <w:pPr>
        <w:pStyle w:val="Sisluet1"/>
        <w:tabs>
          <w:tab w:val="right" w:leader="dot" w:pos="9629"/>
        </w:tabs>
        <w:rPr>
          <w:ins w:id="46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 w:rsidR="000F4A9C"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47" w:author="Tekijä">
        <w:r w:rsidR="00CA3606" w:rsidRPr="00F65D6E">
          <w:rPr>
            <w:rStyle w:val="Hyperlinkki"/>
            <w:noProof/>
          </w:rPr>
          <w:fldChar w:fldCharType="begin"/>
        </w:r>
        <w:r w:rsidR="00CA3606" w:rsidRPr="00F65D6E">
          <w:rPr>
            <w:rStyle w:val="Hyperlinkki"/>
            <w:noProof/>
          </w:rPr>
          <w:instrText xml:space="preserve"> </w:instrText>
        </w:r>
        <w:r w:rsidR="00CA3606">
          <w:rPr>
            <w:noProof/>
          </w:rPr>
          <w:instrText>HYPERLINK \l "_Toc403323847"</w:instrText>
        </w:r>
        <w:r w:rsidR="00CA3606" w:rsidRPr="00F65D6E">
          <w:rPr>
            <w:rStyle w:val="Hyperlinkki"/>
            <w:noProof/>
          </w:rPr>
          <w:instrText xml:space="preserve"> </w:instrText>
        </w:r>
        <w:r w:rsidR="00CA3606" w:rsidRPr="00F65D6E">
          <w:rPr>
            <w:rStyle w:val="Hyperlinkki"/>
            <w:noProof/>
          </w:rPr>
          <w:fldChar w:fldCharType="separate"/>
        </w:r>
        <w:r w:rsidR="00CA3606" w:rsidRPr="00F65D6E">
          <w:rPr>
            <w:rStyle w:val="Hyperlinkki"/>
            <w:bCs/>
            <w:noProof/>
          </w:rPr>
          <w:t>Kanta kuvantamisen CDA R2 merkinnät</w:t>
        </w:r>
        <w:r w:rsidR="00CA3606">
          <w:rPr>
            <w:noProof/>
            <w:webHidden/>
          </w:rPr>
          <w:tab/>
        </w:r>
        <w:r w:rsidR="00CA3606">
          <w:rPr>
            <w:noProof/>
            <w:webHidden/>
          </w:rPr>
          <w:fldChar w:fldCharType="begin"/>
        </w:r>
        <w:r w:rsidR="00CA3606">
          <w:rPr>
            <w:noProof/>
            <w:webHidden/>
          </w:rPr>
          <w:instrText xml:space="preserve"> PAGEREF _Toc403323847 \h </w:instrText>
        </w:r>
      </w:ins>
      <w:r w:rsidR="00CA3606">
        <w:rPr>
          <w:noProof/>
          <w:webHidden/>
        </w:rPr>
      </w:r>
      <w:r w:rsidR="00CA3606">
        <w:rPr>
          <w:noProof/>
          <w:webHidden/>
        </w:rPr>
        <w:fldChar w:fldCharType="separate"/>
      </w:r>
      <w:ins w:id="48" w:author="Tekijä">
        <w:r w:rsidR="00CA3606">
          <w:rPr>
            <w:noProof/>
            <w:webHidden/>
          </w:rPr>
          <w:t>1</w:t>
        </w:r>
        <w:r w:rsidR="00CA3606">
          <w:rPr>
            <w:noProof/>
            <w:webHidden/>
          </w:rPr>
          <w:fldChar w:fldCharType="end"/>
        </w:r>
        <w:r w:rsidR="00CA3606" w:rsidRPr="00F65D6E">
          <w:rPr>
            <w:rStyle w:val="Hyperlinkki"/>
            <w:noProof/>
          </w:rPr>
          <w:fldChar w:fldCharType="end"/>
        </w:r>
      </w:ins>
    </w:p>
    <w:p w14:paraId="7CD8B626" w14:textId="77777777" w:rsidR="00CA3606" w:rsidRDefault="00CA3606">
      <w:pPr>
        <w:pStyle w:val="Sisluet1"/>
        <w:tabs>
          <w:tab w:val="right" w:leader="dot" w:pos="9629"/>
        </w:tabs>
        <w:rPr>
          <w:ins w:id="49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5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"_Toc403323848"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Versiohistoria: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_Toc403323848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1" w:author="Tekijä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0D0D3E8" w14:textId="77777777" w:rsidR="00CA3606" w:rsidRDefault="00CA3606">
      <w:pPr>
        <w:pStyle w:val="Sisluet1"/>
        <w:tabs>
          <w:tab w:val="right" w:leader="dot" w:pos="9629"/>
        </w:tabs>
        <w:rPr>
          <w:ins w:id="5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5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"_Toc403323849"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_Toc403323849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4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065E27C1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55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56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"_Toc403323850"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57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6527BAA1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5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59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"_Toc403323851"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0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402F9013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6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62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3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BB6FDB8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6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65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"_Toc403323853"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Rajaukset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6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6306D5C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6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68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"_Toc403323854"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69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AE04373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7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71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"_Toc403323855"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Kuvantamisen käsitteitä kertomusmerkinnöillä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2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08889B9A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73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74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Kuvantamisen tietomalli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5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BC60A21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7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77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Tietomalli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78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77F941D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7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8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"_Toc403323858"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Kuvantamistutkimuksen yksikäsitteinen tunnistaminen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1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4620DC0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8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8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"_Toc403323859"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Header / kuvailutiedot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_Toc403323859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4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0B66A45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8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86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"_Toc403323860"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87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117CC15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8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89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"_Toc403323861"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Ammattilaisen tunniste ja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0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8FD1494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9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92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4.3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Asiakirjan viivästys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3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100B282B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94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95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"_Toc403323863"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Kuvantamisen merkintöjen 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6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1710A828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97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98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Kuvantamistutkimuspyyntö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99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50FB249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0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01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2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6379DB7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0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04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"_Toc403323869"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_Toc403323869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5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4EAA77C8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0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07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"_Toc403323870"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8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CC208B2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0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"_Toc403323871"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Kuvantamistutkimuspyyntö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1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AD49B16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1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Kuvantamistutkimuspyyntö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4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094E6FBD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1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6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"_Toc403323873"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Kuvantamistutkimuspyynnön yleistiedot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7" w:author="Tekijä"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12169D9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1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9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"_Toc403323874"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6.7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Pyydetyn tutkimuksen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0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19E6688D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121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22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"_Toc403323875"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Tutkimukset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3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7459DF9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2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5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7.1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6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04CA2E81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2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8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"_Toc403323877"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_Toc403323877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9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B66C48F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3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1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7.3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2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108F768C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3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4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"_Toc403323883"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Kuvantamistutkimuksen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5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6AC38F1B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3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7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"_Toc403323884"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Tutkimuksen tiedot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8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6B55EC20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3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"_Toc403323885"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7.6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Kuvantamistutkimuksen tekijät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1" w:author="Tekijä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A50885A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4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7.7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Säteilyannos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4" w:author="Tekijä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E8BC0EE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4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6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7.8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Study Instance UID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7" w:author="Tekijä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2755B4E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9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"_Toc403323888"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7.9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AC-nro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0" w:author="Tekijä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B3C87F1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5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2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"_Toc403323889"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Kuvantamistutkimuspyynnön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_Toc403323889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3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C3802C4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5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"_Toc403323890"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7.11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Viittaus ulkoiseen asiakirjaan, missä pyynnön tiedot ovat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6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4BCEE75A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157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58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8.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Lausunto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9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B8E52D7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6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1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"_Toc403323893"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2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E0CF890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6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4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"_Toc403323894"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5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2A8B32F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6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7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"_Toc403323895"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8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CEEEA1E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6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Lausunnon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1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649844C8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7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Lausunnon tiedot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4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40939C3A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7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6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"_Toc403323898"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Lausunnon antajan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7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79DD224D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7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9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"_Toc403323899"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Lausutun kuvantamistutkimuksen tunniste (Study Instance UID)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_Toc403323899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0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3379DDE2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8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2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"_Toc403323900"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AC-nro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3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6541EEF5" w14:textId="77777777" w:rsidR="00CA3606" w:rsidRDefault="00CA3606">
      <w:pPr>
        <w:pStyle w:val="Sisluet2"/>
        <w:tabs>
          <w:tab w:val="left" w:pos="720"/>
          <w:tab w:val="right" w:leader="dot" w:pos="9629"/>
        </w:tabs>
        <w:rPr>
          <w:ins w:id="18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5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"_Toc403323901"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Lausunnon tila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6" w:author="Tekijä"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2D790E43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8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8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"_Toc403323902"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Lausunto tekstimuodossa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9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1824F157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9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1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"_Toc403323904"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8.11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Arvio tutkimuksen tuloksesta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2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C4B57A4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9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4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"_Toc403323905"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lang w:eastAsia="fi-FI"/>
          </w:rPr>
          <w:t>8.12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lang w:eastAsia="fi-FI"/>
          </w:rPr>
          <w:t>Viittaus lausuttuun tutkimukseen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5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16E21E4" w14:textId="77777777" w:rsidR="00CA3606" w:rsidRDefault="00CA3606">
      <w:pPr>
        <w:pStyle w:val="Sisluet2"/>
        <w:tabs>
          <w:tab w:val="left" w:pos="960"/>
          <w:tab w:val="right" w:leader="dot" w:pos="9629"/>
        </w:tabs>
        <w:rPr>
          <w:ins w:id="19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7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"_Toc403323906"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  <w:highlight w:val="white"/>
            <w:lang w:eastAsia="fi-FI"/>
          </w:rPr>
          <w:t>8.13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  <w:highlight w:val="white"/>
            <w:lang w:eastAsia="fi-FI"/>
          </w:rPr>
          <w:t>Lisälausunto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8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09171693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199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200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"_Toc403323907"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Koodistot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1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5C9CAB6" w14:textId="77777777" w:rsidR="00CA3606" w:rsidRDefault="00CA3606">
      <w:pPr>
        <w:pStyle w:val="Sisluet1"/>
        <w:tabs>
          <w:tab w:val="left" w:pos="480"/>
          <w:tab w:val="right" w:leader="dot" w:pos="9629"/>
        </w:tabs>
        <w:rPr>
          <w:ins w:id="20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203" w:author="Tekijä">
        <w:r w:rsidRPr="00F65D6E">
          <w:rPr>
            <w:rStyle w:val="Hyperlinkki"/>
            <w:noProof/>
          </w:rPr>
          <w:fldChar w:fldCharType="begin"/>
        </w:r>
        <w:r w:rsidRPr="00F65D6E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"_Toc403323908"</w:instrText>
        </w:r>
        <w:r w:rsidRPr="00F65D6E">
          <w:rPr>
            <w:rStyle w:val="Hyperlinkki"/>
            <w:noProof/>
          </w:rPr>
          <w:instrText xml:space="preserve"> </w:instrText>
        </w:r>
        <w:r w:rsidRPr="00F65D6E">
          <w:rPr>
            <w:rStyle w:val="Hyperlinkki"/>
            <w:noProof/>
          </w:rPr>
          <w:fldChar w:fldCharType="separate"/>
        </w:r>
        <w:r w:rsidRPr="00F65D6E">
          <w:rPr>
            <w:rStyle w:val="Hyperlinkki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F65D6E">
          <w:rPr>
            <w:rStyle w:val="Hyperlinkki"/>
            <w:noProof/>
          </w:rPr>
          <w:t>Liitteet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_Toc403323908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4" w:author="Tekijä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F65D6E">
          <w:rPr>
            <w:rStyle w:val="Hyperlinkki"/>
            <w:noProof/>
          </w:rPr>
          <w:fldChar w:fldCharType="end"/>
        </w:r>
      </w:ins>
    </w:p>
    <w:p w14:paraId="590B352C" w14:textId="1B4336CC" w:rsidR="000F4A9C" w:rsidRDefault="00D252CD" w:rsidP="005A3EF4">
      <w:r>
        <w:rPr>
          <w:b/>
          <w:caps/>
          <w:sz w:val="20"/>
        </w:rPr>
        <w:fldChar w:fldCharType="end"/>
      </w:r>
      <w:r w:rsidR="000F4A9C">
        <w:t xml:space="preserve"> </w:t>
      </w:r>
      <w:r w:rsidR="000F4A9C">
        <w:rPr>
          <w:u w:val="single"/>
        </w:rPr>
        <w:br w:type="page"/>
      </w:r>
      <w:bookmarkStart w:id="205" w:name="_Toc450648959"/>
      <w:bookmarkStart w:id="206" w:name="_Toc450704290"/>
      <w:bookmarkEnd w:id="205"/>
      <w:bookmarkEnd w:id="206"/>
    </w:p>
    <w:p w14:paraId="590B352D" w14:textId="77777777" w:rsidR="000F4A9C" w:rsidRDefault="000F4A9C">
      <w:pPr>
        <w:pStyle w:val="Otsikko1"/>
      </w:pPr>
      <w:bookmarkStart w:id="207" w:name="_Toc403323850"/>
      <w:r>
        <w:t>Johdanto</w:t>
      </w:r>
      <w:bookmarkEnd w:id="207"/>
    </w:p>
    <w:p w14:paraId="590B352E" w14:textId="77777777" w:rsidR="00B43FCD" w:rsidRDefault="00B43FCD" w:rsidP="00B43FCD">
      <w:pPr>
        <w:pStyle w:val="Otsikko2"/>
      </w:pPr>
      <w:bookmarkStart w:id="208" w:name="_Toc403323851"/>
      <w:bookmarkStart w:id="209" w:name="OLE_LINK3"/>
      <w:bookmarkStart w:id="210" w:name="OLE_LINK4"/>
      <w:proofErr w:type="spellStart"/>
      <w:r>
        <w:t>Työn</w:t>
      </w:r>
      <w:proofErr w:type="spellEnd"/>
      <w:r w:rsidRPr="00B51087">
        <w:rPr>
          <w:lang w:val="fi-FI"/>
        </w:rPr>
        <w:t xml:space="preserve"> tausta</w:t>
      </w:r>
      <w:bookmarkEnd w:id="208"/>
    </w:p>
    <w:p w14:paraId="03A85EA6" w14:textId="3168DA10" w:rsidR="002A28F2" w:rsidRDefault="002A28F2" w:rsidP="00CA2A25">
      <w:pPr>
        <w:rPr>
          <w:ins w:id="211" w:author="Tekijä"/>
        </w:rPr>
      </w:pPr>
      <w:ins w:id="212" w:author="Tekijä">
        <w:r w:rsidRPr="002A28F2">
          <w:t>Tätä</w:t>
        </w:r>
        <w:r>
          <w:t xml:space="preserve"> määrittelyä on työstetty ja päivitetty seuraavasti:</w:t>
        </w:r>
      </w:ins>
    </w:p>
    <w:p w14:paraId="7DFB6BF0" w14:textId="4399E730" w:rsidR="002A28F2" w:rsidRDefault="002A28F2" w:rsidP="002A28F2">
      <w:pPr>
        <w:pStyle w:val="Luettelokappale"/>
        <w:numPr>
          <w:ilvl w:val="0"/>
          <w:numId w:val="39"/>
        </w:numPr>
        <w:rPr>
          <w:ins w:id="213" w:author="Tekijä"/>
        </w:rPr>
      </w:pPr>
      <w:proofErr w:type="gramStart"/>
      <w:ins w:id="214" w:author="Tekijä">
        <w:r>
          <w:t>2006-2007</w:t>
        </w:r>
        <w:proofErr w:type="gramEnd"/>
        <w:r>
          <w:t xml:space="preserve"> tehtiin määrittelyn ensimmäinen versio – kuvantamisen viite ja lausunto CDA R2 määrittely aluetietojärjestelmäintegraatioihin</w:t>
        </w:r>
      </w:ins>
    </w:p>
    <w:p w14:paraId="1466B77D" w14:textId="0A3E047D" w:rsidR="002A28F2" w:rsidRDefault="002A28F2" w:rsidP="002A28F2">
      <w:pPr>
        <w:pStyle w:val="Luettelokappale"/>
        <w:numPr>
          <w:ilvl w:val="0"/>
          <w:numId w:val="39"/>
        </w:numPr>
        <w:rPr>
          <w:ins w:id="215" w:author="Tekijä"/>
        </w:rPr>
      </w:pPr>
      <w:ins w:id="216" w:author="Tekijä">
        <w:r>
          <w:t>2009 päivitettiin määrittelystä ensimmäinen versio Kanta</w:t>
        </w:r>
        <w:r w:rsidR="00110175">
          <w:t>-</w:t>
        </w:r>
        <w:del w:id="217" w:author="Tekijä">
          <w:r w:rsidDel="00110175">
            <w:delText xml:space="preserve"> </w:delText>
          </w:r>
        </w:del>
        <w:r>
          <w:t>palveluihin liittyen ja nimi muutettiin Kanta kuvantamisen CDA R2 asiakirjarakenteet</w:t>
        </w:r>
      </w:ins>
    </w:p>
    <w:p w14:paraId="695A7EDB" w14:textId="7BF6A976" w:rsidR="002A28F2" w:rsidRDefault="002A28F2" w:rsidP="002A28F2">
      <w:pPr>
        <w:pStyle w:val="Luettelokappale"/>
        <w:numPr>
          <w:ilvl w:val="0"/>
          <w:numId w:val="39"/>
        </w:numPr>
        <w:rPr>
          <w:ins w:id="218" w:author="Tekijä"/>
        </w:rPr>
      </w:pPr>
      <w:ins w:id="219" w:author="Tekijä">
        <w:r>
          <w:t>2013 päivitettiin määrittelyä THL tietosisältömäärittelyiden pohjalta, 2014 Kanta Potilastiedon arkiston tietosisältövaatimusten mukaisiksi</w:t>
        </w:r>
      </w:ins>
    </w:p>
    <w:p w14:paraId="26288803" w14:textId="0DB87AD9" w:rsidR="002A28F2" w:rsidRPr="002A28F2" w:rsidRDefault="002A28F2" w:rsidP="002A28F2">
      <w:pPr>
        <w:pStyle w:val="Luettelokappale"/>
        <w:numPr>
          <w:ilvl w:val="0"/>
          <w:numId w:val="39"/>
        </w:numPr>
        <w:rPr>
          <w:ins w:id="220" w:author="Tekijä"/>
        </w:rPr>
      </w:pPr>
      <w:proofErr w:type="gramStart"/>
      <w:ins w:id="221" w:author="Tekijä">
        <w:r>
          <w:t>2013-14</w:t>
        </w:r>
        <w:proofErr w:type="gramEnd"/>
        <w:r>
          <w:t xml:space="preserve"> päivitettiin määrittelyä THL tietosisältömäärittelyiden pohjalta, 2016 Kanta Potilastiedon arkiston tietosisältövaatimusten mukaisiksi</w:t>
        </w:r>
      </w:ins>
    </w:p>
    <w:p w14:paraId="590B352F" w14:textId="2A9B13DE" w:rsidR="00CA2A25" w:rsidRPr="002A28F2" w:rsidDel="002A28F2" w:rsidRDefault="00CA2A25" w:rsidP="002A28F2">
      <w:pPr>
        <w:rPr>
          <w:del w:id="222" w:author="Tekijä"/>
        </w:rPr>
      </w:pPr>
      <w:del w:id="223" w:author="Tekijä">
        <w:r w:rsidRPr="002A28F2" w:rsidDel="002A28F2">
          <w:delText>Tämä työ pohjautuu vuosina 2006-2007 tehtyyn kuvantamisen viite ja lausunto CDA R2 määrittelyyn [1]. Kyseinen määrittely tehtiin Satakunnan, Varsinais-Suomen ja HUS:n sairaanhoitopiirien tarpeisiin jakaa alueellisesti kuvantamisen tietoja aluetietojärjestelmien kautta. Kuvantamisen tutkimusasiakirjoihin sisältyvät yleensä kuvantamistutkimuksen lähete tai pyyntö,  tehty tutkimus, tutkimukseen liittyvä lausunto, sekä tieto syntyneiden tutkimustulosten (kuvien) tunnisteista.</w:delText>
        </w:r>
      </w:del>
    </w:p>
    <w:p w14:paraId="590B3530" w14:textId="1A55E98B" w:rsidR="00CA2A25" w:rsidRPr="002A28F2" w:rsidDel="002A28F2" w:rsidRDefault="00CA2A25" w:rsidP="002A28F2">
      <w:pPr>
        <w:rPr>
          <w:del w:id="224" w:author="Tekijä"/>
        </w:rPr>
      </w:pPr>
    </w:p>
    <w:p w14:paraId="590B3531" w14:textId="4DE815BD" w:rsidR="00B43FCD" w:rsidRPr="002A28F2" w:rsidDel="002A28F2" w:rsidRDefault="00716633" w:rsidP="002A28F2">
      <w:pPr>
        <w:rPr>
          <w:del w:id="225" w:author="Tekijä"/>
        </w:rPr>
      </w:pPr>
      <w:del w:id="226" w:author="Tekijä">
        <w:r w:rsidRPr="002A28F2" w:rsidDel="002A28F2">
          <w:delText>Kuvantamisen lausunto</w:delText>
        </w:r>
        <w:r w:rsidR="00840068" w:rsidRPr="002A28F2" w:rsidDel="002A28F2">
          <w:delText xml:space="preserve"> </w:delText>
        </w:r>
        <w:r w:rsidRPr="002A28F2" w:rsidDel="002A28F2">
          <w:delText xml:space="preserve">-määrittely on tarpeen päivittää palvelemaan suunniteltua kuvantamisen tietojen hyödyntämistä KanTa-palveluiden eArkiston kautta. </w:delText>
        </w:r>
        <w:r w:rsidR="00CA2A25" w:rsidRPr="002A28F2" w:rsidDel="002A28F2">
          <w:delText>Määrittelyn perusratkaisut ovat hyviä</w:delText>
        </w:r>
        <w:r w:rsidRPr="002A28F2" w:rsidDel="002A28F2">
          <w:delText xml:space="preserve"> ja niitä pystytään pitkälti hyödyntämään. T</w:delText>
        </w:r>
        <w:r w:rsidR="00CA2A25" w:rsidRPr="002A28F2" w:rsidDel="002A28F2">
          <w:delText>ekohetken jälkeen ovat päivittyneet arkistoitavan asiakirjan metatietomäärittelyt (Header) [</w:delText>
        </w:r>
        <w:r w:rsidRPr="002A28F2" w:rsidDel="002A28F2">
          <w:delText>3] ja Kertomus ja lomakkeet-opas [2]</w:delText>
        </w:r>
        <w:r w:rsidR="00CA2A25" w:rsidRPr="002A28F2" w:rsidDel="002A28F2">
          <w:delText xml:space="preserve"> </w:delText>
        </w:r>
        <w:r w:rsidRPr="002A28F2" w:rsidDel="002A28F2">
          <w:delText xml:space="preserve">sekä eArkiston Medical Records sanomat [4]. Lisäksi lähtötiedoista on hyödynnetty </w:delText>
        </w:r>
        <w:r w:rsidR="00B43FCD" w:rsidRPr="002A28F2" w:rsidDel="002A28F2">
          <w:delText xml:space="preserve">STM kuvantamisen </w:delText>
        </w:r>
        <w:r w:rsidR="00CA2A25" w:rsidRPr="002A28F2" w:rsidDel="002A28F2">
          <w:delText xml:space="preserve">tietojen KanTa arkistointia </w:delText>
        </w:r>
        <w:r w:rsidRPr="002A28F2" w:rsidDel="002A28F2">
          <w:delText>koskevia kysymyksiä ratkomaan</w:delText>
        </w:r>
        <w:r w:rsidR="00CA2A25" w:rsidRPr="002A28F2" w:rsidDel="002A28F2">
          <w:delText xml:space="preserve"> peruste</w:delText>
        </w:r>
        <w:r w:rsidRPr="002A28F2" w:rsidDel="002A28F2">
          <w:delText xml:space="preserve">tun </w:delText>
        </w:r>
        <w:r w:rsidR="00CA2A25" w:rsidRPr="002A28F2" w:rsidDel="002A28F2">
          <w:delText>työryhmä</w:delText>
        </w:r>
        <w:r w:rsidRPr="002A28F2" w:rsidDel="002A28F2">
          <w:delText>n</w:delText>
        </w:r>
        <w:r w:rsidR="00CA2A25" w:rsidRPr="002A28F2" w:rsidDel="002A28F2">
          <w:delText xml:space="preserve"> 2007 – 2008</w:delText>
        </w:r>
        <w:r w:rsidRPr="002A28F2" w:rsidDel="002A28F2">
          <w:delText xml:space="preserve"> linjauksia </w:delText>
        </w:r>
        <w:r w:rsidR="00CA2A25" w:rsidRPr="002A28F2" w:rsidDel="002A28F2">
          <w:delText>[7]. Samoin Kelan te</w:delText>
        </w:r>
        <w:r w:rsidR="0061474C" w:rsidRPr="002A28F2" w:rsidDel="002A28F2">
          <w:delText>ettämiä</w:delText>
        </w:r>
        <w:r w:rsidR="00CA2A25" w:rsidRPr="002A28F2" w:rsidDel="002A28F2">
          <w:delText xml:space="preserve"> määrittelyitä kuvantamisen </w:delText>
        </w:r>
        <w:r w:rsidR="0061474C" w:rsidRPr="002A28F2" w:rsidDel="002A28F2">
          <w:delText>käyttötapauksista ja teknisistä ratkaisuista on hyödynnetty [8,9].</w:delText>
        </w:r>
      </w:del>
    </w:p>
    <w:p w14:paraId="590B3532" w14:textId="5B96D42B" w:rsidR="00B43FCD" w:rsidRPr="002A28F2" w:rsidDel="002A28F2" w:rsidRDefault="00B43FCD" w:rsidP="002A28F2">
      <w:pPr>
        <w:rPr>
          <w:del w:id="227" w:author="Tekijä"/>
        </w:rPr>
      </w:pPr>
    </w:p>
    <w:p w14:paraId="590B3535" w14:textId="2F11E5EF" w:rsidR="009A0380" w:rsidRPr="002A28F2" w:rsidDel="002A28F2" w:rsidRDefault="00B43FCD" w:rsidP="002A28F2">
      <w:pPr>
        <w:rPr>
          <w:del w:id="228" w:author="Tekijä"/>
        </w:rPr>
      </w:pPr>
      <w:del w:id="229" w:author="Tekijä">
        <w:r w:rsidRPr="002A28F2" w:rsidDel="002A28F2">
          <w:delText xml:space="preserve">Kesällä 2009 Kela kilpailutti KanTa-järjestelmän eArkisto- ja eReseptipalveluissa </w:delText>
        </w:r>
        <w:r w:rsidR="00B51087" w:rsidRPr="002A28F2" w:rsidDel="002A28F2">
          <w:delText>puuttuvat rajapintamäärittelyt</w:delText>
        </w:r>
        <w:r w:rsidRPr="002A28F2" w:rsidDel="002A28F2">
          <w:delText xml:space="preserve"> työkokonaisuuksittain. Kuvantamisen lausunto on yksi työkokonaisuuksista ja tämä määrittelydokumentti on työpaketin tulos. </w:delText>
        </w:r>
        <w:r w:rsidR="009A0380" w:rsidRPr="002A28F2" w:rsidDel="002A28F2">
          <w:delText>Kelalta työtä ohjasivat ja osallistuivat määrittelyn tekemiseen Ari Vähä-Erkkilä, Mar</w:delText>
        </w:r>
        <w:r w:rsidR="00705624" w:rsidRPr="002A28F2" w:rsidDel="002A28F2">
          <w:delText>k</w:delText>
        </w:r>
        <w:r w:rsidR="009A0380" w:rsidRPr="002A28F2" w:rsidDel="002A28F2">
          <w:delText>o Jalonen ja Kari Toivola.</w:delText>
        </w:r>
      </w:del>
    </w:p>
    <w:p w14:paraId="57F2ACBD" w14:textId="5CAEC27C" w:rsidR="00705624" w:rsidRPr="002A28F2" w:rsidDel="002A28F2" w:rsidRDefault="00705624" w:rsidP="002A28F2">
      <w:pPr>
        <w:rPr>
          <w:del w:id="230" w:author="Tekijä"/>
        </w:rPr>
      </w:pPr>
    </w:p>
    <w:p w14:paraId="590B3536" w14:textId="2C9C5E81" w:rsidR="000F4A9C" w:rsidDel="002A28F2" w:rsidRDefault="00705624" w:rsidP="002A28F2">
      <w:pPr>
        <w:rPr>
          <w:del w:id="231" w:author="Tekijä"/>
        </w:rPr>
      </w:pPr>
      <w:del w:id="232" w:author="Tekijä">
        <w:r w:rsidRPr="002A28F2" w:rsidDel="002A28F2">
          <w:delText xml:space="preserve">Kela kilpailutti 2013 KanTa-palveluihin tehtäviä määritysten päivityksiä. Tässä yhteydessä huomioitiin THL:n tekemien määritysten tuomat muutokset [12]. Samassa yhteydessä tehtiin myös </w:delText>
        </w:r>
        <w:r w:rsidR="00754446" w:rsidRPr="002A28F2" w:rsidDel="002A28F2">
          <w:delText>tarkennuksia THL:n tekemiin määrityksiin.</w:delText>
        </w:r>
      </w:del>
    </w:p>
    <w:p w14:paraId="05E258E7" w14:textId="083EDD45" w:rsidR="002A28F2" w:rsidRDefault="002A28F2" w:rsidP="002A28F2">
      <w:pPr>
        <w:rPr>
          <w:ins w:id="233" w:author="Tekijä"/>
        </w:rPr>
      </w:pPr>
    </w:p>
    <w:p w14:paraId="590B3537" w14:textId="77777777" w:rsidR="000F4A9C" w:rsidRDefault="00B43FCD" w:rsidP="001C6910">
      <w:pPr>
        <w:pStyle w:val="Otsikko2"/>
      </w:pPr>
      <w:bookmarkStart w:id="234" w:name="_Toc403323852"/>
      <w:proofErr w:type="spellStart"/>
      <w:r>
        <w:t>Määrittelyn</w:t>
      </w:r>
      <w:proofErr w:type="spellEnd"/>
      <w:r w:rsidRPr="00B51087">
        <w:rPr>
          <w:lang w:val="fi-FI"/>
        </w:rPr>
        <w:t xml:space="preserve"> tavoite</w:t>
      </w:r>
      <w:bookmarkEnd w:id="234"/>
    </w:p>
    <w:p w14:paraId="590B3538" w14:textId="56AC03A7" w:rsidR="000F4A9C" w:rsidRDefault="000F4A9C">
      <w:del w:id="235" w:author="Tekijä">
        <w:r w:rsidDel="008213CE">
          <w:delText>T</w:delText>
        </w:r>
        <w:r w:rsidR="0061474C" w:rsidDel="008213CE">
          <w:delText xml:space="preserve">yön tavoitteena on päivittää kuvantamisen lausunnon </w:delText>
        </w:r>
        <w:r w:rsidR="00E35BA8" w:rsidDel="008213CE">
          <w:delText>määrittelypaketti liitteineen</w:delText>
        </w:r>
      </w:del>
      <w:ins w:id="236" w:author="Tekijä">
        <w:r w:rsidR="008213CE">
          <w:t>Tämä määrittely kuvaa Kanta Potilastiedon arkistoon tallentavat kuvantamisen merkintöjen CDA-rakenteet.</w:t>
        </w:r>
      </w:ins>
      <w:del w:id="237" w:author="Tekijä">
        <w:r w:rsidDel="008213CE">
          <w:delText>.</w:delText>
        </w:r>
      </w:del>
      <w:r w:rsidR="00E35BA8">
        <w:t xml:space="preserve"> </w:t>
      </w:r>
    </w:p>
    <w:p w14:paraId="590B3539" w14:textId="77777777" w:rsidR="000F4A9C" w:rsidRPr="00B51087" w:rsidRDefault="000F4A9C"/>
    <w:p w14:paraId="590B353A" w14:textId="77777777" w:rsidR="00B43FCD" w:rsidRDefault="00B43FCD" w:rsidP="00B43FCD">
      <w:pPr>
        <w:pStyle w:val="Otsikko2"/>
      </w:pPr>
      <w:bookmarkStart w:id="238" w:name="_Toc403323853"/>
      <w:r w:rsidRPr="00B51087">
        <w:rPr>
          <w:lang w:val="fi-FI"/>
        </w:rPr>
        <w:t>Rajaukset</w:t>
      </w:r>
      <w:bookmarkEnd w:id="238"/>
    </w:p>
    <w:p w14:paraId="590B353B" w14:textId="3F2B968D" w:rsidR="00E35BA8" w:rsidDel="008213CE" w:rsidRDefault="00E35BA8" w:rsidP="00B43FCD">
      <w:pPr>
        <w:rPr>
          <w:del w:id="239" w:author="Tekijä"/>
        </w:rPr>
      </w:pPr>
      <w:del w:id="240" w:author="Tekijä">
        <w:r w:rsidDel="008213CE">
          <w:delText xml:space="preserve">Työssä on huomioitu seuraavat rajaukset. </w:delText>
        </w:r>
      </w:del>
    </w:p>
    <w:p w14:paraId="590B353C" w14:textId="063B7D56" w:rsidR="00E35BA8" w:rsidDel="008213CE" w:rsidRDefault="00E35BA8" w:rsidP="00B43FCD">
      <w:pPr>
        <w:rPr>
          <w:del w:id="241" w:author="Tekijä"/>
        </w:rPr>
      </w:pPr>
    </w:p>
    <w:p w14:paraId="590B353D" w14:textId="5E508C05" w:rsidR="00B43FCD" w:rsidRDefault="00E35BA8" w:rsidP="00B43FCD">
      <w:r>
        <w:t>K</w:t>
      </w:r>
      <w:r w:rsidR="00B43FCD">
        <w:t>uvien arkistointi</w:t>
      </w:r>
      <w:ins w:id="242" w:author="Tekijä">
        <w:r w:rsidR="00110175">
          <w:t>in</w:t>
        </w:r>
      </w:ins>
      <w:r w:rsidR="00B43FCD">
        <w:t xml:space="preserve"> </w:t>
      </w:r>
      <w:del w:id="243" w:author="Tekijä">
        <w:r w:rsidDel="008213CE">
          <w:delText>on kokonaisuudessaan vielä avoin asia, mutta tässä työssä on pyritty tekemään ratkaisuja</w:delText>
        </w:r>
      </w:del>
      <w:ins w:id="244" w:author="Tekijä">
        <w:r w:rsidR="008213CE">
          <w:t>liittyvää kokonaisuutta on edistetty Kvarkki-hankkeessa</w:t>
        </w:r>
      </w:ins>
      <w:r>
        <w:t xml:space="preserve">, </w:t>
      </w:r>
      <w:del w:id="245" w:author="Tekijä">
        <w:r w:rsidDel="008213CE">
          <w:delText xml:space="preserve">jotka </w:delText>
        </w:r>
        <w:r w:rsidR="00A13866" w:rsidDel="008213CE">
          <w:delText>eivät poissulje vaihtoehtoja kuvien arkistoinnissa</w:delText>
        </w:r>
        <w:r w:rsidDel="008213CE">
          <w:delText>. Keskeisistä periaatteista tutkimusten yksikäsitteisestä tunnistamisesta</w:delText>
        </w:r>
        <w:r w:rsidR="00A13866" w:rsidDel="008213CE">
          <w:delText xml:space="preserve"> on kuitenkin jo sovittu</w:delText>
        </w:r>
      </w:del>
      <w:ins w:id="246" w:author="Tekijä">
        <w:r w:rsidR="008213CE">
          <w:t xml:space="preserve">tämä määrittely ei </w:t>
        </w:r>
        <w:del w:id="247" w:author="Tekijä">
          <w:r w:rsidR="008213CE" w:rsidDel="00110175">
            <w:delText xml:space="preserve">siihen </w:delText>
          </w:r>
        </w:del>
        <w:r w:rsidR="008213CE">
          <w:t>ota</w:t>
        </w:r>
        <w:r w:rsidR="00110175" w:rsidRPr="00110175">
          <w:t xml:space="preserve"> </w:t>
        </w:r>
        <w:r w:rsidR="00110175">
          <w:t>siihen</w:t>
        </w:r>
        <w:r w:rsidR="008213CE">
          <w:t xml:space="preserve"> kantaa. </w:t>
        </w:r>
      </w:ins>
      <w:del w:id="248" w:author="Tekijä">
        <w:r w:rsidDel="008213CE">
          <w:delText>.</w:delText>
        </w:r>
      </w:del>
      <w:ins w:id="249" w:author="Tekijä">
        <w:r w:rsidR="008213CE">
          <w:t>Määrittelyyn on sisällytetty halutut tekniset tunnisteet ja näiden väliset viittaukset halutun arkkitehtuurin mahdollistamiseksi.</w:t>
        </w:r>
      </w:ins>
    </w:p>
    <w:p w14:paraId="590B353E" w14:textId="77777777" w:rsidR="00E35BA8" w:rsidRDefault="00E35BA8" w:rsidP="00B43FCD"/>
    <w:p w14:paraId="590B353F" w14:textId="0ACFE6CC" w:rsidR="00716633" w:rsidDel="008213CE" w:rsidRDefault="00E35BA8" w:rsidP="00B43FCD">
      <w:pPr>
        <w:rPr>
          <w:del w:id="250" w:author="Tekijä"/>
        </w:rPr>
      </w:pPr>
      <w:del w:id="251" w:author="Tekijä">
        <w:r w:rsidDel="008213CE">
          <w:delText xml:space="preserve">Aikaisemman määrittelydokumentin viitteitä käsittelevää osuutta ei tässä määrittelyssä huomioida, koska käyttötarkoitus on eArkiston osalta eri. Mikäli viiteosuuteen tulee jatkokehittämis- ja päivittämistarpeita, ne on hyvä eriyttää omaan määrittelydokumenttiinsa. Edellisen määrittelyjen mukaisia viitepohjaisien toteutusten osalta voimassa oleva versio on </w:delText>
        </w:r>
        <w:r w:rsidRPr="00E35BA8" w:rsidDel="008213CE">
          <w:delText>OpenCDA 2007 Kuvantamisen viite ja lausunto OID: 1.2.246.777.11.2007.16 versio 1.2</w:delText>
        </w:r>
        <w:r w:rsidDel="008213CE">
          <w:delText>.</w:delText>
        </w:r>
      </w:del>
    </w:p>
    <w:p w14:paraId="590B3540" w14:textId="64D5CC17" w:rsidR="00E35BA8" w:rsidDel="008213CE" w:rsidRDefault="00E35BA8" w:rsidP="00B43FCD">
      <w:pPr>
        <w:rPr>
          <w:del w:id="252" w:author="Tekijä"/>
        </w:rPr>
      </w:pPr>
    </w:p>
    <w:p w14:paraId="590B3541" w14:textId="714BC750" w:rsidR="00E35BA8" w:rsidRDefault="00A13866" w:rsidP="00E35BA8">
      <w:r>
        <w:t xml:space="preserve">Tämä määrittely ottaa kantaa vain kuvantamisen </w:t>
      </w:r>
      <w:r w:rsidR="003B3681">
        <w:t xml:space="preserve">merkintöjen </w:t>
      </w:r>
      <w:del w:id="253" w:author="Tekijä">
        <w:r w:rsidR="003B3681" w:rsidDel="008213CE">
          <w:delText xml:space="preserve">ja </w:delText>
        </w:r>
        <w:r w:rsidDel="008213CE">
          <w:delText xml:space="preserve">tutkimusasiakirjan </w:delText>
        </w:r>
      </w:del>
      <w:r>
        <w:t>sisältöön</w:t>
      </w:r>
      <w:ins w:id="254" w:author="Tekijä">
        <w:r w:rsidR="008213CE">
          <w:t>,</w:t>
        </w:r>
        <w:r w:rsidR="00110175">
          <w:t xml:space="preserve"> muttei</w:t>
        </w:r>
        <w:r w:rsidR="008213CE">
          <w:t xml:space="preserve"> asiakirjojen muodostusperiaatteisiin</w:t>
        </w:r>
        <w:del w:id="255" w:author="Tekijä">
          <w:r w:rsidR="008213CE" w:rsidDel="00110175">
            <w:delText xml:space="preserve"> tämä määrittely ei ota kantaa</w:delText>
          </w:r>
        </w:del>
      </w:ins>
      <w:r>
        <w:t xml:space="preserve">. </w:t>
      </w:r>
      <w:r w:rsidR="00CE66C2">
        <w:t xml:space="preserve">Erillisjärjestelmien liittämisen ja ostopalvelujen määrittelyt kiinnittävät tietojen toimitustavan </w:t>
      </w:r>
      <w:proofErr w:type="spellStart"/>
      <w:r w:rsidR="00B51087">
        <w:t>KanTa</w:t>
      </w:r>
      <w:proofErr w:type="spellEnd"/>
      <w:r w:rsidR="00B51087">
        <w:t>-palveluihin</w:t>
      </w:r>
      <w:r w:rsidR="00EB7BAE">
        <w:t xml:space="preserve"> esimerkiksi konsultaationa lausuttujen kuvien osalta</w:t>
      </w:r>
      <w:r w:rsidR="00CE66C2">
        <w:t>.</w:t>
      </w:r>
    </w:p>
    <w:p w14:paraId="590B3542" w14:textId="77777777" w:rsidR="00B43FCD" w:rsidRDefault="00B43FCD" w:rsidP="00B43FCD"/>
    <w:p w14:paraId="590B3543" w14:textId="77777777" w:rsidR="000F4A9C" w:rsidRDefault="000F4A9C" w:rsidP="001C6910">
      <w:pPr>
        <w:pStyle w:val="Otsikko2"/>
      </w:pPr>
      <w:bookmarkStart w:id="256" w:name="_Toc403323854"/>
      <w:proofErr w:type="spellStart"/>
      <w:r>
        <w:t>Viitatut</w:t>
      </w:r>
      <w:proofErr w:type="spellEnd"/>
      <w:r w:rsidRPr="00B51087">
        <w:rPr>
          <w:lang w:val="fi-FI"/>
        </w:rPr>
        <w:t xml:space="preserve"> määrittelyt</w:t>
      </w:r>
      <w:bookmarkEnd w:id="256"/>
    </w:p>
    <w:tbl>
      <w:tblPr>
        <w:tblW w:w="10474" w:type="dxa"/>
        <w:tblLook w:val="01E0" w:firstRow="1" w:lastRow="1" w:firstColumn="1" w:lastColumn="1" w:noHBand="0" w:noVBand="0"/>
      </w:tblPr>
      <w:tblGrid>
        <w:gridCol w:w="616"/>
        <w:gridCol w:w="1256"/>
        <w:gridCol w:w="8602"/>
      </w:tblGrid>
      <w:tr w:rsidR="00B43FCD" w14:paraId="590B3547" w14:textId="77777777" w:rsidTr="00110175">
        <w:tc>
          <w:tcPr>
            <w:tcW w:w="616" w:type="dxa"/>
          </w:tcPr>
          <w:p w14:paraId="590B354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1256" w:type="dxa"/>
          </w:tcPr>
          <w:p w14:paraId="590B354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8602" w:type="dxa"/>
          </w:tcPr>
          <w:p w14:paraId="590B3546" w14:textId="77777777" w:rsidR="00B43FCD" w:rsidRDefault="00B43FCD" w:rsidP="009017A3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OpenCDA</w:t>
            </w:r>
            <w:proofErr w:type="spellEnd"/>
            <w:r>
              <w:rPr>
                <w:szCs w:val="24"/>
              </w:rPr>
              <w:t xml:space="preserve"> 2007 Kuvantamisen viite ja lausunto OID:</w:t>
            </w:r>
            <w:r>
              <w:t xml:space="preserve"> </w:t>
            </w:r>
            <w:r w:rsidRPr="007B54DB">
              <w:rPr>
                <w:szCs w:val="24"/>
              </w:rPr>
              <w:t>1.2.246.777.11.2007.16</w:t>
            </w:r>
            <w:r>
              <w:rPr>
                <w:szCs w:val="24"/>
              </w:rPr>
              <w:t xml:space="preserve"> versio 1.2 </w:t>
            </w:r>
          </w:p>
        </w:tc>
      </w:tr>
      <w:tr w:rsidR="00B43FCD" w:rsidRPr="0046665C" w14:paraId="590B354B" w14:textId="77777777" w:rsidTr="00110175">
        <w:tc>
          <w:tcPr>
            <w:tcW w:w="616" w:type="dxa"/>
          </w:tcPr>
          <w:p w14:paraId="590B354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[2]</w:t>
            </w:r>
          </w:p>
        </w:tc>
        <w:tc>
          <w:tcPr>
            <w:tcW w:w="1256" w:type="dxa"/>
          </w:tcPr>
          <w:p w14:paraId="590B3549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8602" w:type="dxa"/>
          </w:tcPr>
          <w:p w14:paraId="590B354A" w14:textId="0275EEC0" w:rsidR="00B43FCD" w:rsidRPr="0046665C" w:rsidRDefault="00BD1213" w:rsidP="00843018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ins w:id="257" w:author="Tekijä">
              <w:r w:rsidR="00843018">
                <w:rPr>
                  <w:szCs w:val="24"/>
                </w:rPr>
                <w:t>t</w:t>
              </w:r>
            </w:ins>
            <w:del w:id="258" w:author="Tekijä">
              <w:r w:rsidDel="00843018">
                <w:rPr>
                  <w:szCs w:val="24"/>
                </w:rPr>
                <w:delText>T</w:delText>
              </w:r>
            </w:del>
            <w:r>
              <w:rPr>
                <w:szCs w:val="24"/>
              </w:rPr>
              <w:t>a</w:t>
            </w:r>
            <w:r w:rsidR="00B43FCD" w:rsidRPr="0046665C">
              <w:rPr>
                <w:szCs w:val="24"/>
              </w:rPr>
              <w:t xml:space="preserve"> </w:t>
            </w:r>
            <w:ins w:id="259" w:author="Tekijä">
              <w:r w:rsidR="00843018">
                <w:rPr>
                  <w:szCs w:val="24"/>
                </w:rPr>
                <w:t xml:space="preserve">Potilastiedon arkiston </w:t>
              </w:r>
            </w:ins>
            <w:r w:rsidR="00B43FCD">
              <w:rPr>
                <w:szCs w:val="24"/>
              </w:rPr>
              <w:t xml:space="preserve">Kertomus ja lomakkeet </w:t>
            </w:r>
            <w:r w:rsidR="00B43FCD" w:rsidRPr="0046665C">
              <w:rPr>
                <w:szCs w:val="24"/>
              </w:rPr>
              <w:t>OID:1.2.246.777.11.</w:t>
            </w:r>
            <w:r w:rsidRPr="0046665C">
              <w:rPr>
                <w:szCs w:val="24"/>
              </w:rPr>
              <w:t>20</w:t>
            </w:r>
            <w:r>
              <w:rPr>
                <w:szCs w:val="24"/>
              </w:rPr>
              <w:t>1</w:t>
            </w:r>
            <w:del w:id="260" w:author="Tekijä">
              <w:r w:rsidR="005212BF" w:rsidDel="00427FAD">
                <w:rPr>
                  <w:szCs w:val="24"/>
                </w:rPr>
                <w:delText>3</w:delText>
              </w:r>
            </w:del>
            <w:ins w:id="261" w:author="Tekijä">
              <w:r w:rsidR="00427FAD">
                <w:rPr>
                  <w:szCs w:val="24"/>
                </w:rPr>
                <w:t>4</w:t>
              </w:r>
            </w:ins>
            <w:r w:rsidR="00B43FCD" w:rsidRPr="0046665C">
              <w:rPr>
                <w:szCs w:val="24"/>
              </w:rPr>
              <w:t>.</w:t>
            </w:r>
            <w:ins w:id="262" w:author="Tekijä">
              <w:r w:rsidR="00427FAD">
                <w:rPr>
                  <w:szCs w:val="24"/>
                </w:rPr>
                <w:t>x</w:t>
              </w:r>
            </w:ins>
            <w:del w:id="263" w:author="Tekijä">
              <w:r w:rsidR="006E5B35" w:rsidDel="00427FAD">
                <w:rPr>
                  <w:szCs w:val="24"/>
                </w:rPr>
                <w:delText>23</w:delText>
              </w:r>
            </w:del>
            <w:r>
              <w:rPr>
                <w:szCs w:val="24"/>
              </w:rPr>
              <w:t xml:space="preserve"> </w:t>
            </w:r>
            <w:r w:rsidR="00B43FCD">
              <w:rPr>
                <w:szCs w:val="24"/>
              </w:rPr>
              <w:t xml:space="preserve">versio </w:t>
            </w:r>
            <w:r w:rsidR="005212BF">
              <w:rPr>
                <w:szCs w:val="24"/>
              </w:rPr>
              <w:t>5</w:t>
            </w:r>
            <w:r w:rsidR="00B43FCD">
              <w:rPr>
                <w:szCs w:val="24"/>
              </w:rPr>
              <w:t>.</w:t>
            </w:r>
            <w:del w:id="264" w:author="Tekijä">
              <w:r w:rsidR="005212BF" w:rsidDel="00843018">
                <w:rPr>
                  <w:szCs w:val="24"/>
                </w:rPr>
                <w:delText>0</w:delText>
              </w:r>
            </w:del>
            <w:ins w:id="265" w:author="Tekijä">
              <w:del w:id="266" w:author="Tekijä">
                <w:r w:rsidR="00427FAD" w:rsidDel="00843018">
                  <w:rPr>
                    <w:szCs w:val="24"/>
                  </w:rPr>
                  <w:delText>2</w:delText>
                </w:r>
              </w:del>
              <w:r w:rsidR="00843018">
                <w:rPr>
                  <w:szCs w:val="24"/>
                </w:rPr>
                <w:t>10</w:t>
              </w:r>
            </w:ins>
            <w:del w:id="267" w:author="Tekijä">
              <w:r w:rsidR="005212BF" w:rsidDel="00427FAD">
                <w:rPr>
                  <w:szCs w:val="24"/>
                </w:rPr>
                <w:delText>0</w:delText>
              </w:r>
            </w:del>
          </w:p>
        </w:tc>
      </w:tr>
      <w:tr w:rsidR="00B43FCD" w:rsidRPr="00427FAD" w14:paraId="590B354F" w14:textId="77777777" w:rsidTr="00110175">
        <w:tc>
          <w:tcPr>
            <w:tcW w:w="616" w:type="dxa"/>
          </w:tcPr>
          <w:p w14:paraId="590B354C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[3]</w:t>
            </w:r>
          </w:p>
        </w:tc>
        <w:tc>
          <w:tcPr>
            <w:tcW w:w="1256" w:type="dxa"/>
          </w:tcPr>
          <w:p w14:paraId="590B354D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8602" w:type="dxa"/>
          </w:tcPr>
          <w:p w14:paraId="590B354E" w14:textId="00A416D9" w:rsidR="00B43FCD" w:rsidRDefault="00BD1213" w:rsidP="00843018">
            <w:pPr>
              <w:rPr>
                <w:szCs w:val="24"/>
                <w:lang w:val="en-US"/>
              </w:rPr>
            </w:pPr>
            <w:proofErr w:type="spellStart"/>
            <w:r w:rsidRPr="00BD1213">
              <w:rPr>
                <w:szCs w:val="24"/>
                <w:lang w:val="en-US"/>
              </w:rPr>
              <w:t>KanTa</w:t>
            </w:r>
            <w:proofErr w:type="spellEnd"/>
            <w:r w:rsidRPr="00BD1213">
              <w:rPr>
                <w:szCs w:val="24"/>
                <w:lang w:val="en-US"/>
              </w:rPr>
              <w:t xml:space="preserve"> – </w:t>
            </w:r>
            <w:proofErr w:type="spellStart"/>
            <w:r w:rsidRPr="00BD1213">
              <w:rPr>
                <w:szCs w:val="24"/>
                <w:lang w:val="en-US"/>
              </w:rPr>
              <w:t>eArkiston</w:t>
            </w:r>
            <w:proofErr w:type="spellEnd"/>
            <w:r w:rsidRPr="00BD1213">
              <w:rPr>
                <w:szCs w:val="24"/>
                <w:lang w:val="en-US"/>
              </w:rPr>
              <w:t xml:space="preserve"> CDA R2 Header OID: 1.2.246.777.11.201</w:t>
            </w:r>
            <w:del w:id="268" w:author="Tekijä">
              <w:r w:rsidR="00B87D19" w:rsidDel="00427FAD">
                <w:rPr>
                  <w:szCs w:val="24"/>
                  <w:lang w:val="en-US"/>
                </w:rPr>
                <w:delText>3</w:delText>
              </w:r>
            </w:del>
            <w:ins w:id="269" w:author="Tekijä">
              <w:r w:rsidR="00427FAD">
                <w:rPr>
                  <w:szCs w:val="24"/>
                  <w:lang w:val="en-US"/>
                </w:rPr>
                <w:t>4</w:t>
              </w:r>
            </w:ins>
            <w:r w:rsidRPr="00BD1213">
              <w:rPr>
                <w:szCs w:val="24"/>
                <w:lang w:val="en-US"/>
              </w:rPr>
              <w:t>.</w:t>
            </w:r>
            <w:del w:id="270" w:author="Tekijä">
              <w:r w:rsidR="00B87D19" w:rsidDel="00427FAD">
                <w:rPr>
                  <w:szCs w:val="24"/>
                  <w:lang w:val="en-US"/>
                </w:rPr>
                <w:delText>9</w:delText>
              </w:r>
            </w:del>
            <w:ins w:id="271" w:author="Tekijä">
              <w:del w:id="272" w:author="Tekijä">
                <w:r w:rsidR="00427FAD" w:rsidDel="00843018">
                  <w:rPr>
                    <w:szCs w:val="24"/>
                    <w:lang w:val="en-US"/>
                  </w:rPr>
                  <w:delText>7</w:delText>
                </w:r>
              </w:del>
              <w:r w:rsidR="00843018">
                <w:rPr>
                  <w:szCs w:val="24"/>
                  <w:lang w:val="en-US"/>
                </w:rPr>
                <w:t>22</w:t>
              </w:r>
            </w:ins>
            <w:r w:rsidR="00B87D19" w:rsidRPr="00BD1213">
              <w:rPr>
                <w:szCs w:val="24"/>
                <w:lang w:val="en-US"/>
              </w:rPr>
              <w:t xml:space="preserve"> </w:t>
            </w:r>
            <w:proofErr w:type="spellStart"/>
            <w:r w:rsidR="00B87D19" w:rsidRPr="00BD1213">
              <w:rPr>
                <w:szCs w:val="24"/>
                <w:lang w:val="en-US"/>
              </w:rPr>
              <w:t>V</w:t>
            </w:r>
            <w:r w:rsidR="00B87D19">
              <w:rPr>
                <w:szCs w:val="24"/>
                <w:lang w:val="en-US"/>
              </w:rPr>
              <w:t>ersio</w:t>
            </w:r>
            <w:proofErr w:type="spellEnd"/>
            <w:r w:rsidR="00B87D19">
              <w:rPr>
                <w:szCs w:val="24"/>
                <w:lang w:val="en-US"/>
              </w:rPr>
              <w:t xml:space="preserve"> </w:t>
            </w:r>
            <w:r w:rsidR="00B87D19" w:rsidRPr="00BD1213">
              <w:rPr>
                <w:szCs w:val="24"/>
                <w:lang w:val="en-US"/>
              </w:rPr>
              <w:t>4.</w:t>
            </w:r>
            <w:del w:id="273" w:author="Tekijä">
              <w:r w:rsidR="00B87D19" w:rsidRPr="00BD1213" w:rsidDel="00843018">
                <w:rPr>
                  <w:szCs w:val="24"/>
                  <w:lang w:val="en-US"/>
                </w:rPr>
                <w:delText>5</w:delText>
              </w:r>
            </w:del>
            <w:ins w:id="274" w:author="Tekijä">
              <w:del w:id="275" w:author="Tekijä">
                <w:r w:rsidR="00427FAD" w:rsidDel="00843018">
                  <w:rPr>
                    <w:szCs w:val="24"/>
                    <w:lang w:val="en-US"/>
                  </w:rPr>
                  <w:delText>9</w:delText>
                </w:r>
              </w:del>
              <w:r w:rsidR="00843018">
                <w:rPr>
                  <w:szCs w:val="24"/>
                  <w:lang w:val="en-US"/>
                </w:rPr>
                <w:t>60</w:t>
              </w:r>
            </w:ins>
            <w:del w:id="276" w:author="Tekijä">
              <w:r w:rsidR="00B87D19" w:rsidDel="00427FAD">
                <w:rPr>
                  <w:szCs w:val="24"/>
                  <w:lang w:val="en-US"/>
                </w:rPr>
                <w:delText>7</w:delText>
              </w:r>
            </w:del>
          </w:p>
        </w:tc>
      </w:tr>
      <w:tr w:rsidR="00B43FCD" w14:paraId="590B3553" w14:textId="77777777" w:rsidTr="00110175">
        <w:tc>
          <w:tcPr>
            <w:tcW w:w="616" w:type="dxa"/>
          </w:tcPr>
          <w:p w14:paraId="590B3550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[4]</w:t>
            </w:r>
          </w:p>
        </w:tc>
        <w:tc>
          <w:tcPr>
            <w:tcW w:w="1256" w:type="dxa"/>
          </w:tcPr>
          <w:p w14:paraId="590B3551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8602" w:type="dxa"/>
          </w:tcPr>
          <w:p w14:paraId="590B3552" w14:textId="6F24C6D3" w:rsidR="00B43FCD" w:rsidRDefault="00B43FCD" w:rsidP="00843018">
            <w:pPr>
              <w:rPr>
                <w:szCs w:val="24"/>
              </w:rPr>
            </w:pPr>
            <w:del w:id="277" w:author="Tekijä">
              <w:r w:rsidDel="00843018">
                <w:rPr>
                  <w:szCs w:val="24"/>
                </w:rPr>
                <w:delText xml:space="preserve">OpenCDA 2008 </w:delText>
              </w:r>
              <w:r w:rsidRPr="00240BA2" w:rsidDel="00843018">
                <w:rPr>
                  <w:szCs w:val="24"/>
                </w:rPr>
                <w:delText>KANTA Potilaskertomusarkiston</w:delText>
              </w:r>
            </w:del>
            <w:ins w:id="278" w:author="Tekijä">
              <w:r w:rsidR="00843018">
                <w:rPr>
                  <w:szCs w:val="24"/>
                </w:rPr>
                <w:t xml:space="preserve">Kanta </w:t>
              </w:r>
              <w:proofErr w:type="spellStart"/>
              <w:r w:rsidR="00843018">
                <w:rPr>
                  <w:szCs w:val="24"/>
                </w:rPr>
                <w:t>eArkiston</w:t>
              </w:r>
            </w:ins>
            <w:proofErr w:type="spellEnd"/>
            <w:r w:rsidRPr="00240BA2">
              <w:rPr>
                <w:szCs w:val="24"/>
              </w:rPr>
              <w:t xml:space="preserve"> </w:t>
            </w:r>
            <w:proofErr w:type="spellStart"/>
            <w:r w:rsidRPr="00240BA2">
              <w:rPr>
                <w:szCs w:val="24"/>
              </w:rPr>
              <w:t>Medical</w:t>
            </w:r>
            <w:proofErr w:type="spellEnd"/>
            <w:r w:rsidRPr="00240BA2">
              <w:rPr>
                <w:szCs w:val="24"/>
              </w:rPr>
              <w:t xml:space="preserve"> </w:t>
            </w:r>
            <w:proofErr w:type="gramStart"/>
            <w:r w:rsidRPr="00240BA2">
              <w:rPr>
                <w:szCs w:val="24"/>
              </w:rPr>
              <w:t>Records  -sanomat</w:t>
            </w:r>
            <w:proofErr w:type="gramEnd"/>
            <w:r>
              <w:rPr>
                <w:szCs w:val="24"/>
              </w:rPr>
              <w:t xml:space="preserve"> OID:</w:t>
            </w:r>
            <w:r w:rsidRPr="00240BA2">
              <w:rPr>
                <w:szCs w:val="24"/>
              </w:rPr>
              <w:t>1.2.246.777.11.</w:t>
            </w:r>
            <w:del w:id="279" w:author="Tekijä">
              <w:r w:rsidRPr="00240BA2" w:rsidDel="00843018">
                <w:rPr>
                  <w:szCs w:val="24"/>
                </w:rPr>
                <w:delText>2009</w:delText>
              </w:r>
            </w:del>
            <w:ins w:id="280" w:author="Tekijä">
              <w:r w:rsidR="00843018" w:rsidRPr="00240BA2">
                <w:rPr>
                  <w:szCs w:val="24"/>
                </w:rPr>
                <w:t>20</w:t>
              </w:r>
              <w:r w:rsidR="00843018">
                <w:rPr>
                  <w:szCs w:val="24"/>
                </w:rPr>
                <w:t>14</w:t>
              </w:r>
            </w:ins>
            <w:r w:rsidRPr="00240BA2">
              <w:rPr>
                <w:szCs w:val="24"/>
              </w:rPr>
              <w:t>.</w:t>
            </w:r>
            <w:del w:id="281" w:author="Tekijä">
              <w:r w:rsidRPr="00240BA2" w:rsidDel="00843018">
                <w:rPr>
                  <w:szCs w:val="24"/>
                </w:rPr>
                <w:delText>6</w:delText>
              </w:r>
              <w:r w:rsidDel="00843018">
                <w:rPr>
                  <w:szCs w:val="24"/>
                </w:rPr>
                <w:delText xml:space="preserve"> </w:delText>
              </w:r>
            </w:del>
            <w:ins w:id="282" w:author="Tekijä">
              <w:r w:rsidR="00843018">
                <w:rPr>
                  <w:szCs w:val="24"/>
                </w:rPr>
                <w:t xml:space="preserve">26 </w:t>
              </w:r>
            </w:ins>
            <w:r>
              <w:rPr>
                <w:szCs w:val="24"/>
              </w:rPr>
              <w:t>versio 1.</w:t>
            </w:r>
            <w:del w:id="283" w:author="Tekijä">
              <w:r w:rsidDel="00843018">
                <w:rPr>
                  <w:szCs w:val="24"/>
                </w:rPr>
                <w:delText>71</w:delText>
              </w:r>
            </w:del>
            <w:ins w:id="284" w:author="Tekijä">
              <w:r w:rsidR="00843018">
                <w:rPr>
                  <w:szCs w:val="24"/>
                </w:rPr>
                <w:t>98</w:t>
              </w:r>
            </w:ins>
          </w:p>
        </w:tc>
      </w:tr>
      <w:tr w:rsidR="00B43FCD" w14:paraId="590B3557" w14:textId="77777777" w:rsidTr="00110175">
        <w:tc>
          <w:tcPr>
            <w:tcW w:w="616" w:type="dxa"/>
          </w:tcPr>
          <w:p w14:paraId="590B355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[5]</w:t>
            </w:r>
          </w:p>
        </w:tc>
        <w:tc>
          <w:tcPr>
            <w:tcW w:w="1256" w:type="dxa"/>
          </w:tcPr>
          <w:p w14:paraId="590B355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8602" w:type="dxa"/>
          </w:tcPr>
          <w:p w14:paraId="590B3556" w14:textId="77777777" w:rsidR="00B43FCD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Opas sähköisen potilaskertomuksen rakenteesta</w:t>
            </w:r>
          </w:p>
        </w:tc>
      </w:tr>
      <w:tr w:rsidR="00B43FCD" w:rsidRPr="00224BE6" w14:paraId="590B355B" w14:textId="77777777" w:rsidTr="00110175">
        <w:tc>
          <w:tcPr>
            <w:tcW w:w="616" w:type="dxa"/>
          </w:tcPr>
          <w:p w14:paraId="590B355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[6]</w:t>
            </w:r>
          </w:p>
        </w:tc>
        <w:tc>
          <w:tcPr>
            <w:tcW w:w="1256" w:type="dxa"/>
          </w:tcPr>
          <w:p w14:paraId="590B3559" w14:textId="77777777" w:rsidR="00B43FCD" w:rsidRDefault="00B43FCD" w:rsidP="009017A3">
            <w:pPr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Kuntaliitto</w:t>
            </w:r>
            <w:proofErr w:type="spellEnd"/>
          </w:p>
        </w:tc>
        <w:tc>
          <w:tcPr>
            <w:tcW w:w="8602" w:type="dxa"/>
          </w:tcPr>
          <w:p w14:paraId="590B355A" w14:textId="77777777" w:rsidR="00B43FCD" w:rsidRPr="00224BE6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Ydintietojen, otsikoiden ja näkymien toteuttaminen sähk</w:t>
            </w:r>
            <w:r>
              <w:rPr>
                <w:szCs w:val="24"/>
              </w:rPr>
              <w:t>öisessä potilaskertomuksessa, V2.2</w:t>
            </w:r>
            <w:r w:rsidRPr="00224BE6">
              <w:rPr>
                <w:szCs w:val="24"/>
              </w:rPr>
              <w:t xml:space="preserve">, </w:t>
            </w:r>
            <w:r>
              <w:rPr>
                <w:szCs w:val="24"/>
              </w:rPr>
              <w:t>31.1</w:t>
            </w:r>
            <w:r w:rsidRPr="00224BE6">
              <w:rPr>
                <w:szCs w:val="24"/>
              </w:rPr>
              <w:t>.200</w:t>
            </w:r>
            <w:r>
              <w:rPr>
                <w:szCs w:val="24"/>
              </w:rPr>
              <w:t>7</w:t>
            </w:r>
          </w:p>
        </w:tc>
      </w:tr>
      <w:tr w:rsidR="00B43FCD" w14:paraId="590B355F" w14:textId="77777777" w:rsidTr="00110175">
        <w:tc>
          <w:tcPr>
            <w:tcW w:w="616" w:type="dxa"/>
          </w:tcPr>
          <w:p w14:paraId="590B355C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1256" w:type="dxa"/>
          </w:tcPr>
          <w:p w14:paraId="590B355D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8602" w:type="dxa"/>
          </w:tcPr>
          <w:p w14:paraId="590B355E" w14:textId="77777777" w:rsidR="00B43FCD" w:rsidRDefault="00B43FCD" w:rsidP="009017A3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Kuvantamistutkimusten arkistoinnin määrittely.</w:t>
            </w:r>
            <w:proofErr w:type="gramEnd"/>
            <w:r>
              <w:rPr>
                <w:color w:val="000000"/>
                <w:szCs w:val="24"/>
              </w:rPr>
              <w:t xml:space="preserve"> 8.2.2008</w:t>
            </w:r>
          </w:p>
        </w:tc>
      </w:tr>
      <w:tr w:rsidR="00B43FCD" w:rsidDel="00110175" w14:paraId="590B3563" w14:textId="5478625B" w:rsidTr="00110175">
        <w:trPr>
          <w:del w:id="285" w:author="Tekijä"/>
        </w:trPr>
        <w:tc>
          <w:tcPr>
            <w:tcW w:w="616" w:type="dxa"/>
          </w:tcPr>
          <w:p w14:paraId="590B3560" w14:textId="0903605E" w:rsidR="00B43FCD" w:rsidDel="00110175" w:rsidRDefault="00B43FCD" w:rsidP="009017A3">
            <w:pPr>
              <w:rPr>
                <w:del w:id="286" w:author="Tekijä"/>
                <w:szCs w:val="24"/>
              </w:rPr>
            </w:pPr>
            <w:del w:id="287" w:author="Tekijä">
              <w:r w:rsidDel="00110175">
                <w:rPr>
                  <w:szCs w:val="24"/>
                </w:rPr>
                <w:delText>[8]</w:delText>
              </w:r>
            </w:del>
          </w:p>
        </w:tc>
        <w:tc>
          <w:tcPr>
            <w:tcW w:w="1256" w:type="dxa"/>
          </w:tcPr>
          <w:p w14:paraId="590B3561" w14:textId="1E08B5A1" w:rsidR="00B43FCD" w:rsidDel="00110175" w:rsidRDefault="00B43FCD" w:rsidP="009017A3">
            <w:pPr>
              <w:rPr>
                <w:del w:id="288" w:author="Tekijä"/>
                <w:szCs w:val="24"/>
              </w:rPr>
            </w:pPr>
            <w:del w:id="289" w:author="Tekijä">
              <w:r w:rsidDel="00110175">
                <w:rPr>
                  <w:szCs w:val="24"/>
                </w:rPr>
                <w:delText>Kela</w:delText>
              </w:r>
            </w:del>
          </w:p>
        </w:tc>
        <w:tc>
          <w:tcPr>
            <w:tcW w:w="8602" w:type="dxa"/>
          </w:tcPr>
          <w:p w14:paraId="590B3562" w14:textId="013B2147" w:rsidR="00B43FCD" w:rsidDel="00110175" w:rsidRDefault="00B43FCD" w:rsidP="009017A3">
            <w:pPr>
              <w:rPr>
                <w:del w:id="290" w:author="Tekijä"/>
                <w:color w:val="000000"/>
                <w:szCs w:val="24"/>
              </w:rPr>
            </w:pPr>
            <w:del w:id="291" w:author="Tekijä">
              <w:r w:rsidDel="00110175">
                <w:rPr>
                  <w:color w:val="000000"/>
                  <w:szCs w:val="24"/>
                </w:rPr>
                <w:delText>KANTO: kuvantamisen käyttötapaukset (Neagen Oy). 15.1.2008</w:delText>
              </w:r>
            </w:del>
          </w:p>
        </w:tc>
      </w:tr>
      <w:tr w:rsidR="00B43FCD" w:rsidDel="00110175" w14:paraId="590B3567" w14:textId="7DF15C4B" w:rsidTr="00110175">
        <w:trPr>
          <w:del w:id="292" w:author="Tekijä"/>
        </w:trPr>
        <w:tc>
          <w:tcPr>
            <w:tcW w:w="616" w:type="dxa"/>
          </w:tcPr>
          <w:p w14:paraId="590B3564" w14:textId="32B676F6" w:rsidR="00B43FCD" w:rsidDel="00110175" w:rsidRDefault="00B43FCD" w:rsidP="009017A3">
            <w:pPr>
              <w:rPr>
                <w:del w:id="293" w:author="Tekijä"/>
                <w:szCs w:val="24"/>
              </w:rPr>
            </w:pPr>
            <w:del w:id="294" w:author="Tekijä">
              <w:r w:rsidDel="00110175">
                <w:rPr>
                  <w:szCs w:val="24"/>
                </w:rPr>
                <w:delText>[9]</w:delText>
              </w:r>
            </w:del>
          </w:p>
        </w:tc>
        <w:tc>
          <w:tcPr>
            <w:tcW w:w="1256" w:type="dxa"/>
          </w:tcPr>
          <w:p w14:paraId="590B3565" w14:textId="69CC50AC" w:rsidR="00B43FCD" w:rsidDel="00110175" w:rsidRDefault="00B43FCD" w:rsidP="009017A3">
            <w:pPr>
              <w:rPr>
                <w:del w:id="295" w:author="Tekijä"/>
                <w:szCs w:val="24"/>
              </w:rPr>
            </w:pPr>
            <w:del w:id="296" w:author="Tekijä">
              <w:r w:rsidDel="00110175">
                <w:rPr>
                  <w:szCs w:val="24"/>
                </w:rPr>
                <w:delText>Kela</w:delText>
              </w:r>
            </w:del>
          </w:p>
        </w:tc>
        <w:tc>
          <w:tcPr>
            <w:tcW w:w="8602" w:type="dxa"/>
          </w:tcPr>
          <w:p w14:paraId="590B3566" w14:textId="4D42277A" w:rsidR="00B43FCD" w:rsidDel="00110175" w:rsidRDefault="00B43FCD" w:rsidP="009017A3">
            <w:pPr>
              <w:rPr>
                <w:del w:id="297" w:author="Tekijä"/>
                <w:color w:val="000000"/>
                <w:szCs w:val="24"/>
              </w:rPr>
            </w:pPr>
            <w:del w:id="298" w:author="Tekijä">
              <w:r w:rsidDel="00110175">
                <w:rPr>
                  <w:color w:val="000000"/>
                  <w:szCs w:val="24"/>
                </w:rPr>
                <w:delText>KANTO: kuva-arkiston tekniset käyttötapaukset (Neagen Oy). 15.1.2008</w:delText>
              </w:r>
            </w:del>
          </w:p>
        </w:tc>
      </w:tr>
      <w:tr w:rsidR="007803CF" w14:paraId="590B356B" w14:textId="77777777" w:rsidTr="00110175">
        <w:tc>
          <w:tcPr>
            <w:tcW w:w="616" w:type="dxa"/>
          </w:tcPr>
          <w:p w14:paraId="590B3568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[10]</w:t>
            </w:r>
          </w:p>
        </w:tc>
        <w:tc>
          <w:tcPr>
            <w:tcW w:w="1256" w:type="dxa"/>
          </w:tcPr>
          <w:p w14:paraId="590B3569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STUK</w:t>
            </w:r>
          </w:p>
        </w:tc>
        <w:tc>
          <w:tcPr>
            <w:tcW w:w="8602" w:type="dxa"/>
          </w:tcPr>
          <w:p w14:paraId="590B356A" w14:textId="77777777" w:rsidR="007803CF" w:rsidRDefault="007803CF" w:rsidP="009017A3">
            <w:pPr>
              <w:rPr>
                <w:color w:val="000000"/>
                <w:szCs w:val="24"/>
              </w:rPr>
            </w:pPr>
            <w:proofErr w:type="gramStart"/>
            <w:r>
              <w:rPr>
                <w:color w:val="000000"/>
                <w:szCs w:val="24"/>
              </w:rPr>
              <w:t>R</w:t>
            </w:r>
            <w:r w:rsidRPr="007803CF">
              <w:rPr>
                <w:color w:val="000000"/>
                <w:szCs w:val="24"/>
              </w:rPr>
              <w:t>öntgentutkimuksesta potilaalle aiheutuva</w:t>
            </w:r>
            <w:r>
              <w:rPr>
                <w:color w:val="000000"/>
                <w:szCs w:val="24"/>
              </w:rPr>
              <w:t>n säteilyaltistuksen määrittämin</w:t>
            </w:r>
            <w:r w:rsidRPr="007803CF">
              <w:rPr>
                <w:color w:val="000000"/>
                <w:szCs w:val="24"/>
              </w:rPr>
              <w:t>en</w:t>
            </w:r>
            <w:r>
              <w:rPr>
                <w:color w:val="000000"/>
                <w:szCs w:val="24"/>
              </w:rPr>
              <w:t>.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  <w:hyperlink r:id="rId14" w:history="1">
              <w:r>
                <w:rPr>
                  <w:rStyle w:val="Hyperlinkki"/>
                </w:rPr>
                <w:t>http://www.stuk.fi/julkaisut/katsaukset/pdf/rontgensateily.pdf</w:t>
              </w:r>
            </w:hyperlink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400960" w14:paraId="590B356F" w14:textId="77777777" w:rsidTr="00110175">
        <w:tc>
          <w:tcPr>
            <w:tcW w:w="616" w:type="dxa"/>
          </w:tcPr>
          <w:p w14:paraId="590B356C" w14:textId="77777777" w:rsidR="00400960" w:rsidRDefault="00400960" w:rsidP="009017A3">
            <w:pPr>
              <w:rPr>
                <w:szCs w:val="24"/>
              </w:rPr>
            </w:pPr>
            <w:r>
              <w:rPr>
                <w:szCs w:val="24"/>
              </w:rPr>
              <w:t>[11]</w:t>
            </w:r>
          </w:p>
        </w:tc>
        <w:tc>
          <w:tcPr>
            <w:tcW w:w="1256" w:type="dxa"/>
          </w:tcPr>
          <w:p w14:paraId="590B356D" w14:textId="0A258A38" w:rsidR="00400960" w:rsidRDefault="00840068" w:rsidP="009017A3">
            <w:pPr>
              <w:rPr>
                <w:szCs w:val="24"/>
              </w:rPr>
            </w:pPr>
            <w:r>
              <w:rPr>
                <w:szCs w:val="24"/>
              </w:rPr>
              <w:t>Kela</w:t>
            </w:r>
          </w:p>
        </w:tc>
        <w:tc>
          <w:tcPr>
            <w:tcW w:w="8602" w:type="dxa"/>
          </w:tcPr>
          <w:p w14:paraId="590B356E" w14:textId="5E6EA891" w:rsidR="00400960" w:rsidRDefault="00840068" w:rsidP="00843018">
            <w:pPr>
              <w:rPr>
                <w:color w:val="000000"/>
                <w:szCs w:val="24"/>
              </w:rPr>
            </w:pPr>
            <w:del w:id="299" w:author="Tekijä">
              <w:r w:rsidDel="00843018">
                <w:rPr>
                  <w:color w:val="000000"/>
                  <w:szCs w:val="24"/>
                </w:rPr>
                <w:delText xml:space="preserve">eArkisto </w:delText>
              </w:r>
            </w:del>
            <w:proofErr w:type="gramStart"/>
            <w:ins w:id="300" w:author="Tekijä">
              <w:r w:rsidR="00843018">
                <w:rPr>
                  <w:color w:val="000000"/>
                  <w:szCs w:val="24"/>
                </w:rPr>
                <w:t xml:space="preserve">Potilastiedon arkisto </w:t>
              </w:r>
            </w:ins>
            <w:r>
              <w:rPr>
                <w:color w:val="000000"/>
                <w:szCs w:val="24"/>
              </w:rPr>
              <w:t>– Potilastietojärjestelmien käyttötapaukset.</w:t>
            </w:r>
            <w:proofErr w:type="gramEnd"/>
            <w:r>
              <w:rPr>
                <w:color w:val="000000"/>
                <w:szCs w:val="24"/>
              </w:rPr>
              <w:t xml:space="preserve"> </w:t>
            </w:r>
            <w:del w:id="301" w:author="Tekijä">
              <w:r w:rsidDel="00843018">
                <w:rPr>
                  <w:color w:val="000000"/>
                  <w:szCs w:val="24"/>
                </w:rPr>
                <w:delText>27</w:delText>
              </w:r>
            </w:del>
            <w:ins w:id="302" w:author="Tekijä">
              <w:r w:rsidR="00843018">
                <w:rPr>
                  <w:color w:val="000000"/>
                  <w:szCs w:val="24"/>
                </w:rPr>
                <w:t>15</w:t>
              </w:r>
            </w:ins>
            <w:r>
              <w:rPr>
                <w:color w:val="000000"/>
                <w:szCs w:val="24"/>
              </w:rPr>
              <w:t>.</w:t>
            </w:r>
            <w:del w:id="303" w:author="Tekijä">
              <w:r w:rsidDel="00843018">
                <w:rPr>
                  <w:color w:val="000000"/>
                  <w:szCs w:val="24"/>
                </w:rPr>
                <w:delText>9</w:delText>
              </w:r>
            </w:del>
            <w:ins w:id="304" w:author="Tekijä">
              <w:r w:rsidR="00843018">
                <w:rPr>
                  <w:color w:val="000000"/>
                  <w:szCs w:val="24"/>
                </w:rPr>
                <w:t>10</w:t>
              </w:r>
            </w:ins>
            <w:r>
              <w:rPr>
                <w:color w:val="000000"/>
                <w:szCs w:val="24"/>
              </w:rPr>
              <w:t>.201</w:t>
            </w:r>
            <w:del w:id="305" w:author="Tekijä">
              <w:r w:rsidDel="00843018">
                <w:rPr>
                  <w:color w:val="000000"/>
                  <w:szCs w:val="24"/>
                </w:rPr>
                <w:delText>2</w:delText>
              </w:r>
            </w:del>
            <w:ins w:id="306" w:author="Tekijä">
              <w:r w:rsidR="00843018">
                <w:rPr>
                  <w:color w:val="000000"/>
                  <w:szCs w:val="24"/>
                </w:rPr>
                <w:t>4</w:t>
              </w:r>
            </w:ins>
            <w:r>
              <w:rPr>
                <w:color w:val="000000"/>
                <w:szCs w:val="24"/>
              </w:rPr>
              <w:t xml:space="preserve"> Versio</w:t>
            </w:r>
            <w:r w:rsidRPr="00400960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2.</w:t>
            </w:r>
            <w:del w:id="307" w:author="Tekijä">
              <w:r w:rsidDel="00843018">
                <w:rPr>
                  <w:color w:val="000000"/>
                  <w:szCs w:val="24"/>
                </w:rPr>
                <w:delText xml:space="preserve">2 </w:delText>
              </w:r>
            </w:del>
            <w:ins w:id="308" w:author="Tekijä">
              <w:r w:rsidR="00843018">
                <w:rPr>
                  <w:color w:val="000000"/>
                  <w:szCs w:val="24"/>
                </w:rPr>
                <w:t xml:space="preserve">8.1 </w:t>
              </w:r>
            </w:ins>
          </w:p>
        </w:tc>
      </w:tr>
      <w:tr w:rsidR="00705624" w14:paraId="38428454" w14:textId="77777777" w:rsidTr="00110175">
        <w:tc>
          <w:tcPr>
            <w:tcW w:w="616" w:type="dxa"/>
          </w:tcPr>
          <w:p w14:paraId="3E2207FF" w14:textId="6ADB5EA8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[12]</w:t>
            </w:r>
          </w:p>
        </w:tc>
        <w:tc>
          <w:tcPr>
            <w:tcW w:w="1256" w:type="dxa"/>
          </w:tcPr>
          <w:p w14:paraId="3A998D51" w14:textId="7CCB528E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8602" w:type="dxa"/>
          </w:tcPr>
          <w:p w14:paraId="2FCF2170" w14:textId="2CE7B037" w:rsidR="00705624" w:rsidRDefault="00705624" w:rsidP="00843018">
            <w:pPr>
              <w:rPr>
                <w:color w:val="000000"/>
                <w:szCs w:val="24"/>
              </w:rPr>
            </w:pPr>
            <w:r w:rsidRPr="00705624">
              <w:rPr>
                <w:color w:val="000000"/>
                <w:szCs w:val="24"/>
              </w:rPr>
              <w:t>Tiedonhallintapalvelun periaatteet ja toiminnallinen määrittely</w:t>
            </w:r>
            <w:r>
              <w:rPr>
                <w:color w:val="000000"/>
                <w:szCs w:val="24"/>
              </w:rPr>
              <w:t xml:space="preserve">, </w:t>
            </w:r>
            <w:del w:id="309" w:author="Tekijä">
              <w:r w:rsidDel="00843018">
                <w:rPr>
                  <w:color w:val="000000"/>
                  <w:szCs w:val="24"/>
                </w:rPr>
                <w:delText xml:space="preserve">2012 </w:delText>
              </w:r>
            </w:del>
            <w:ins w:id="310" w:author="Tekijä">
              <w:r w:rsidR="00843018">
                <w:rPr>
                  <w:color w:val="000000"/>
                  <w:szCs w:val="24"/>
                </w:rPr>
                <w:t xml:space="preserve">2014 </w:t>
              </w:r>
              <w:r w:rsidR="00843018">
                <w:fldChar w:fldCharType="begin"/>
              </w:r>
              <w:r w:rsidR="00843018">
                <w:instrText xml:space="preserve"> HYPERLINK "</w:instrText>
              </w:r>
              <w:r w:rsidR="00843018" w:rsidRPr="00843018">
                <w:instrText>http://www.julkari.fi/handle/10024/116910</w:instrText>
              </w:r>
              <w:r w:rsidR="00843018">
                <w:instrText xml:space="preserve">" </w:instrText>
              </w:r>
              <w:r w:rsidR="00843018">
                <w:fldChar w:fldCharType="separate"/>
              </w:r>
              <w:r w:rsidR="00843018" w:rsidRPr="000F5E8B">
                <w:rPr>
                  <w:rStyle w:val="Hyperlinkki"/>
                </w:rPr>
                <w:t>http://www.julkari.fi/handle/10024/116910</w:t>
              </w:r>
              <w:r w:rsidR="00843018">
                <w:fldChar w:fldCharType="end"/>
              </w:r>
            </w:ins>
            <w:del w:id="311" w:author="Tekijä">
              <w:r w:rsidR="008213CE" w:rsidDel="00843018">
                <w:fldChar w:fldCharType="begin"/>
              </w:r>
              <w:r w:rsidR="008213CE" w:rsidDel="00843018">
                <w:delInstrText xml:space="preserve"> HYPERLINK "https://www.julkari.fi/handle/10024/103054" </w:delInstrText>
              </w:r>
              <w:r w:rsidR="008213CE" w:rsidDel="00843018">
                <w:fldChar w:fldCharType="separate"/>
              </w:r>
              <w:r w:rsidRPr="00277472" w:rsidDel="00843018">
                <w:rPr>
                  <w:rStyle w:val="Hyperlinkki"/>
                  <w:szCs w:val="24"/>
                </w:rPr>
                <w:delText>https://www.julkari.fi/handle/10024/103054</w:delText>
              </w:r>
              <w:r w:rsidR="008213CE" w:rsidDel="00843018">
                <w:rPr>
                  <w:rStyle w:val="Hyperlinkki"/>
                  <w:szCs w:val="24"/>
                </w:rPr>
                <w:fldChar w:fldCharType="end"/>
              </w:r>
            </w:del>
            <w:ins w:id="312" w:author="Tekijä">
              <w:r w:rsidR="00843018">
                <w:rPr>
                  <w:rStyle w:val="Hyperlinkki"/>
                  <w:szCs w:val="24"/>
                </w:rPr>
                <w:t xml:space="preserve"> </w:t>
              </w:r>
            </w:ins>
          </w:p>
        </w:tc>
      </w:tr>
      <w:tr w:rsidR="00705624" w14:paraId="0075D05E" w14:textId="77777777" w:rsidTr="00110175">
        <w:tc>
          <w:tcPr>
            <w:tcW w:w="616" w:type="dxa"/>
          </w:tcPr>
          <w:p w14:paraId="65EB6C8C" w14:textId="05FB146A" w:rsidR="00705624" w:rsidRDefault="00843018" w:rsidP="009017A3">
            <w:pPr>
              <w:rPr>
                <w:szCs w:val="24"/>
              </w:rPr>
            </w:pPr>
            <w:ins w:id="313" w:author="Tekijä">
              <w:r>
                <w:rPr>
                  <w:szCs w:val="24"/>
                </w:rPr>
                <w:t>[13]</w:t>
              </w:r>
            </w:ins>
          </w:p>
        </w:tc>
        <w:tc>
          <w:tcPr>
            <w:tcW w:w="1256" w:type="dxa"/>
          </w:tcPr>
          <w:p w14:paraId="13B02130" w14:textId="0C4AE873" w:rsidR="00705624" w:rsidRDefault="00843018" w:rsidP="009017A3">
            <w:pPr>
              <w:rPr>
                <w:szCs w:val="24"/>
              </w:rPr>
            </w:pPr>
            <w:ins w:id="314" w:author="Tekijä">
              <w:r>
                <w:rPr>
                  <w:szCs w:val="24"/>
                </w:rPr>
                <w:t>THL</w:t>
              </w:r>
            </w:ins>
          </w:p>
        </w:tc>
        <w:tc>
          <w:tcPr>
            <w:tcW w:w="8602" w:type="dxa"/>
          </w:tcPr>
          <w:p w14:paraId="66F5D83F" w14:textId="25879739" w:rsidR="00705624" w:rsidRDefault="00843018" w:rsidP="00840068">
            <w:pPr>
              <w:rPr>
                <w:color w:val="000000"/>
                <w:szCs w:val="24"/>
              </w:rPr>
            </w:pPr>
            <w:proofErr w:type="gramStart"/>
            <w:ins w:id="315" w:author="Tekijä">
              <w:r>
                <w:rPr>
                  <w:color w:val="000000"/>
                  <w:szCs w:val="24"/>
                </w:rPr>
                <w:t xml:space="preserve">Koodistopalvelussa kuvatut </w:t>
              </w:r>
              <w:r w:rsidR="00BD6509">
                <w:rPr>
                  <w:color w:val="000000"/>
                  <w:szCs w:val="24"/>
                </w:rPr>
                <w:t xml:space="preserve">Potilastiedon arkistoon </w:t>
              </w:r>
              <w:proofErr w:type="spellStart"/>
              <w:r w:rsidR="00BD6509">
                <w:rPr>
                  <w:color w:val="000000"/>
                  <w:szCs w:val="24"/>
                </w:rPr>
                <w:t>tallenttavien</w:t>
              </w:r>
              <w:proofErr w:type="spellEnd"/>
              <w:r w:rsidR="00BD6509">
                <w:rPr>
                  <w:color w:val="000000"/>
                  <w:szCs w:val="24"/>
                </w:rPr>
                <w:t xml:space="preserve"> kuvantamisen pyyntö, tutkimus ja lausuntomerkintöjen tietosisältömäärittelyt X.2014</w:t>
              </w:r>
            </w:ins>
            <w:proofErr w:type="gramEnd"/>
          </w:p>
        </w:tc>
      </w:tr>
    </w:tbl>
    <w:p w14:paraId="590B3570" w14:textId="77777777" w:rsidR="00B43FCD" w:rsidRDefault="00B43FCD" w:rsidP="00CE475D"/>
    <w:p w14:paraId="590B3571" w14:textId="77777777" w:rsidR="000F4A9C" w:rsidRDefault="000F4A9C" w:rsidP="00CE475D">
      <w:r>
        <w:br w:type="page"/>
      </w:r>
      <w:bookmarkEnd w:id="209"/>
      <w:bookmarkEnd w:id="210"/>
    </w:p>
    <w:p w14:paraId="590B3572" w14:textId="2F6E9572" w:rsidR="003A70BB" w:rsidDel="00110175" w:rsidRDefault="003A70BB" w:rsidP="00CE475D">
      <w:pPr>
        <w:rPr>
          <w:del w:id="316" w:author="Tekijä"/>
        </w:rPr>
      </w:pPr>
    </w:p>
    <w:p w14:paraId="590B3573" w14:textId="44FB2B54" w:rsidR="003A70BB" w:rsidRDefault="003A70BB" w:rsidP="003A70BB">
      <w:pPr>
        <w:pStyle w:val="Otsikko1"/>
      </w:pPr>
      <w:bookmarkStart w:id="317" w:name="_Toc403323855"/>
      <w:r>
        <w:t>Kuvantamisen käsitteitä</w:t>
      </w:r>
      <w:ins w:id="318" w:author="Tekijä">
        <w:r w:rsidR="000D6E20">
          <w:t xml:space="preserve"> kertomusmerkinnöillä</w:t>
        </w:r>
      </w:ins>
      <w:bookmarkEnd w:id="317"/>
    </w:p>
    <w:p w14:paraId="590B3574" w14:textId="77777777" w:rsidR="003A70BB" w:rsidRDefault="003A70BB" w:rsidP="00CE475D"/>
    <w:p w14:paraId="590B3575" w14:textId="7F0E14C5" w:rsidR="00446B28" w:rsidRDefault="00446B28" w:rsidP="00446B28">
      <w:del w:id="319" w:author="Tekijä">
        <w:r w:rsidRPr="00446B28" w:rsidDel="00BD6509">
          <w:rPr>
            <w:b/>
          </w:rPr>
          <w:delText>Lähete</w:delText>
        </w:r>
      </w:del>
      <w:ins w:id="320" w:author="Tekijä">
        <w:r w:rsidR="00BD6509">
          <w:rPr>
            <w:b/>
          </w:rPr>
          <w:t>Kuvantamistutkimuspyyntö</w:t>
        </w:r>
      </w:ins>
      <w:del w:id="321" w:author="Tekijä">
        <w:r w:rsidRPr="00446B28" w:rsidDel="00110175">
          <w:delText>, joka</w:delText>
        </w:r>
      </w:del>
      <w:r w:rsidRPr="00446B28">
        <w:t xml:space="preserve"> sisältää pyynnön potilaalle suoritettav</w:t>
      </w:r>
      <w:del w:id="322" w:author="Tekijä">
        <w:r w:rsidRPr="00446B28" w:rsidDel="00BD6509">
          <w:delText>asta tutkimuksesta</w:delText>
        </w:r>
      </w:del>
      <w:ins w:id="323" w:author="Tekijä">
        <w:r w:rsidR="00BD6509">
          <w:t>ista tutkimuksista</w:t>
        </w:r>
      </w:ins>
      <w:r w:rsidRPr="00446B28">
        <w:t xml:space="preserve">, sekä </w:t>
      </w:r>
      <w:del w:id="324" w:author="Tekijä">
        <w:r w:rsidRPr="00446B28" w:rsidDel="00110175">
          <w:delText>s</w:delText>
        </w:r>
      </w:del>
      <w:ins w:id="325" w:author="Tekijä">
        <w:r w:rsidR="00110175">
          <w:t>n</w:t>
        </w:r>
      </w:ins>
      <w:r w:rsidRPr="00446B28">
        <w:t>iih</w:t>
      </w:r>
      <w:ins w:id="326" w:author="Tekijä">
        <w:r w:rsidR="00110175">
          <w:t>i</w:t>
        </w:r>
      </w:ins>
      <w:del w:id="327" w:author="Tekijä">
        <w:r w:rsidRPr="00446B28" w:rsidDel="00110175">
          <w:delText>e</w:delText>
        </w:r>
      </w:del>
      <w:r w:rsidRPr="00446B28">
        <w:t xml:space="preserve">n liittyvää taustatietoa. Yhdellä </w:t>
      </w:r>
      <w:del w:id="328" w:author="Tekijä">
        <w:r w:rsidRPr="00446B28" w:rsidDel="00BD6509">
          <w:delText xml:space="preserve">lähetteellä </w:delText>
        </w:r>
      </w:del>
      <w:ins w:id="329" w:author="Tekijä">
        <w:r w:rsidR="00BD6509">
          <w:t>tutkimuspyynnöllä</w:t>
        </w:r>
        <w:r w:rsidR="00BD6509" w:rsidRPr="00446B28">
          <w:t xml:space="preserve"> </w:t>
        </w:r>
      </w:ins>
      <w:r w:rsidRPr="00446B28">
        <w:t xml:space="preserve">voi olla yksi tai useampi </w:t>
      </w:r>
      <w:del w:id="330" w:author="Tekijä">
        <w:r w:rsidRPr="00446B28" w:rsidDel="00BD6509">
          <w:delText>tutkimuspyyntö</w:delText>
        </w:r>
      </w:del>
      <w:ins w:id="331" w:author="Tekijä">
        <w:r w:rsidR="00BD6509">
          <w:t>pyydetty tutkimus</w:t>
        </w:r>
      </w:ins>
      <w:r w:rsidRPr="00446B28">
        <w:t>.</w:t>
      </w:r>
    </w:p>
    <w:p w14:paraId="590B3576" w14:textId="77777777" w:rsidR="00446B28" w:rsidRPr="00446B28" w:rsidRDefault="00446B28" w:rsidP="00446B28"/>
    <w:p w14:paraId="590B3577" w14:textId="0520E0A6" w:rsidR="00446B28" w:rsidRPr="00446B28" w:rsidRDefault="00446B28" w:rsidP="00446B28">
      <w:r w:rsidRPr="00446B28">
        <w:rPr>
          <w:b/>
        </w:rPr>
        <w:t xml:space="preserve">Pyydetty </w:t>
      </w:r>
      <w:ins w:id="332" w:author="Tekijä">
        <w:r w:rsidR="0091213F">
          <w:rPr>
            <w:b/>
          </w:rPr>
          <w:t>kuvantamis</w:t>
        </w:r>
      </w:ins>
      <w:r w:rsidRPr="00446B28">
        <w:rPr>
          <w:b/>
        </w:rPr>
        <w:t>tutkimus</w:t>
      </w:r>
      <w:ins w:id="333" w:author="Tekijä">
        <w:r w:rsidR="003F5E4D">
          <w:rPr>
            <w:b/>
          </w:rPr>
          <w:t xml:space="preserve"> </w:t>
        </w:r>
        <w:r w:rsidR="003F5E4D" w:rsidRPr="003F5E4D">
          <w:t>yksilöi tutkimuksen</w:t>
        </w:r>
      </w:ins>
      <w:r w:rsidRPr="00446B28">
        <w:t xml:space="preserve">, joka potilaalle pyydetään tehtäväksi. Suomessa on käytössä </w:t>
      </w:r>
      <w:del w:id="334" w:author="Tekijä">
        <w:r w:rsidRPr="00446B28" w:rsidDel="0091213F">
          <w:delText>kuntaliiton koodisto</w:delText>
        </w:r>
      </w:del>
      <w:ins w:id="335" w:author="Tekijä">
        <w:r w:rsidR="0091213F">
          <w:t>THL Toimenpideluokitus</w:t>
        </w:r>
      </w:ins>
      <w:r w:rsidRPr="00446B28">
        <w:t xml:space="preserve">, jossa kullekin tutkimustyypille on yksiselitteinen koodi. </w:t>
      </w:r>
      <w:del w:id="336" w:author="Tekijä">
        <w:r w:rsidRPr="00446B28" w:rsidDel="00CC56D4">
          <w:delText xml:space="preserve">Pyyntö tai pyydetty tutkimus </w:delText>
        </w:r>
      </w:del>
      <w:ins w:id="337" w:author="Tekijä">
        <w:r w:rsidR="00CC56D4">
          <w:t xml:space="preserve">Kuvantamistutkimuspyyntö </w:t>
        </w:r>
      </w:ins>
      <w:r w:rsidRPr="00446B28">
        <w:t xml:space="preserve">esiintyy asiakirjassa hoitoprosessin vaiheena </w:t>
      </w:r>
      <w:r w:rsidRPr="00446B28">
        <w:rPr>
          <w:i/>
        </w:rPr>
        <w:t>Hoidon suunnittelu</w:t>
      </w:r>
      <w:r w:rsidRPr="00446B28">
        <w:t>.</w:t>
      </w:r>
    </w:p>
    <w:p w14:paraId="590B3578" w14:textId="77777777" w:rsidR="00446B28" w:rsidRDefault="00446B28" w:rsidP="00446B28">
      <w:pPr>
        <w:rPr>
          <w:b/>
        </w:rPr>
      </w:pPr>
    </w:p>
    <w:p w14:paraId="590B3579" w14:textId="595704DD" w:rsidR="00446B28" w:rsidRPr="00446B28" w:rsidRDefault="00446B28" w:rsidP="00446B28">
      <w:r w:rsidRPr="00446B28">
        <w:rPr>
          <w:b/>
        </w:rPr>
        <w:t xml:space="preserve">Tehty </w:t>
      </w:r>
      <w:del w:id="338" w:author="Tekijä">
        <w:r w:rsidRPr="00446B28" w:rsidDel="0091213F">
          <w:rPr>
            <w:b/>
          </w:rPr>
          <w:delText>tutkimus tai tehdyt tutkimukset</w:delText>
        </w:r>
      </w:del>
      <w:ins w:id="339" w:author="Tekijä">
        <w:r w:rsidR="0091213F">
          <w:rPr>
            <w:b/>
          </w:rPr>
          <w:t>kuvantamistutkimus</w:t>
        </w:r>
      </w:ins>
      <w:r w:rsidRPr="00446B28">
        <w:t xml:space="preserve"> kirjataan siinä vaiheessa</w:t>
      </w:r>
      <w:ins w:id="340" w:author="Tekijä">
        <w:r w:rsidR="003F5E4D">
          <w:t>,</w:t>
        </w:r>
      </w:ins>
      <w:r w:rsidRPr="00446B28">
        <w:t xml:space="preserve"> kun tutkimus on suoritettu</w:t>
      </w:r>
      <w:del w:id="341" w:author="Tekijä">
        <w:r w:rsidRPr="00446B28" w:rsidDel="00CC56D4">
          <w:delText xml:space="preserve"> ja kuvat on lähetetty kuva-arkistoon</w:delText>
        </w:r>
      </w:del>
      <w:r w:rsidRPr="00446B28">
        <w:t>.</w:t>
      </w:r>
      <w:r w:rsidRPr="00446B28">
        <w:rPr>
          <w:b/>
        </w:rPr>
        <w:t xml:space="preserve"> </w:t>
      </w:r>
      <w:r w:rsidRPr="00446B28">
        <w:t xml:space="preserve">Tutkimuksen identifioi </w:t>
      </w:r>
      <w:proofErr w:type="spellStart"/>
      <w:r w:rsidRPr="00446B28">
        <w:t>Study</w:t>
      </w:r>
      <w:proofErr w:type="spellEnd"/>
      <w:r w:rsidRPr="00446B28">
        <w:t xml:space="preserve"> </w:t>
      </w:r>
      <w:proofErr w:type="spellStart"/>
      <w:r w:rsidRPr="00446B28">
        <w:t>Instance</w:t>
      </w:r>
      <w:proofErr w:type="spellEnd"/>
      <w:r w:rsidRPr="00446B28">
        <w:t xml:space="preserve"> UID. Tehty tutkimus ilmaistaan myös </w:t>
      </w:r>
      <w:del w:id="342" w:author="Tekijä">
        <w:r w:rsidRPr="00446B28" w:rsidDel="00CC56D4">
          <w:delText>kuntaliiton koodistolla</w:delText>
        </w:r>
      </w:del>
      <w:ins w:id="343" w:author="Tekijä">
        <w:r w:rsidR="00CC56D4">
          <w:t>THL Toimenpideluokituksen koodilla</w:t>
        </w:r>
      </w:ins>
      <w:r w:rsidRPr="00446B28">
        <w:t xml:space="preserve">. Tehty tutkimus ei välttämättä ole sama kuin pyydetty tutkimus. Tehtyjä tutkimuksia voi </w:t>
      </w:r>
      <w:ins w:id="344" w:author="Tekijä">
        <w:r w:rsidR="00CC56D4">
          <w:t xml:space="preserve">myös </w:t>
        </w:r>
      </w:ins>
      <w:r w:rsidRPr="00446B28">
        <w:t xml:space="preserve">olla eri määrä kuin on pyydetty. Tehty tutkimus tai </w:t>
      </w:r>
      <w:r w:rsidRPr="00446B28">
        <w:rPr>
          <w:i/>
        </w:rPr>
        <w:t>tutkimus</w:t>
      </w:r>
      <w:r w:rsidRPr="00446B28">
        <w:t xml:space="preserve"> esiintyy asiakirjassa hoitoprosessin vaiheena </w:t>
      </w:r>
      <w:r w:rsidRPr="00446B28">
        <w:rPr>
          <w:i/>
        </w:rPr>
        <w:t>Hoidon toteutus</w:t>
      </w:r>
      <w:r w:rsidRPr="00446B28">
        <w:t>.</w:t>
      </w:r>
    </w:p>
    <w:p w14:paraId="590B357A" w14:textId="77777777" w:rsidR="00446B28" w:rsidRDefault="00446B28" w:rsidP="00446B28">
      <w:pPr>
        <w:rPr>
          <w:b/>
        </w:rPr>
      </w:pPr>
    </w:p>
    <w:p w14:paraId="590B357B" w14:textId="7A6273D7" w:rsidR="00446B28" w:rsidRPr="00446B28" w:rsidRDefault="00446B28" w:rsidP="00446B28">
      <w:r w:rsidRPr="00446B28">
        <w:rPr>
          <w:b/>
        </w:rPr>
        <w:t>Kuva tai kuvat</w:t>
      </w:r>
      <w:r w:rsidRPr="00446B28">
        <w:t>, jo</w:t>
      </w:r>
      <w:ins w:id="345" w:author="Tekijä">
        <w:r w:rsidR="003F5E4D">
          <w:t>t</w:t>
        </w:r>
      </w:ins>
      <w:r w:rsidRPr="00446B28">
        <w:t>ka otetaan tutkimuksen yhteydessä. Yhdestä tutkimuksesta tulee tutkimustyypistä riippuen muutamasta kuvasta aina satoihin kuviin. Röntgenkuvien osalta esim. keuhko- ja polvikuvia otetaan kaksi (yksi edestä, yksi sivulta), mutta ongelmatilanteissa saatetaan ottaa lisäksi viistokuvia, jolloin kuvien kokonaismäärä nousee viiteen. Toisaalta, esim. magneettikuvauksessa kuvia otetaan jopa satoja yhtä tutkimusta kohden.</w:t>
      </w:r>
    </w:p>
    <w:p w14:paraId="590B357C" w14:textId="77777777" w:rsidR="00446B28" w:rsidRDefault="00446B28" w:rsidP="00446B28">
      <w:pPr>
        <w:rPr>
          <w:b/>
        </w:rPr>
      </w:pPr>
    </w:p>
    <w:p w14:paraId="590B357D" w14:textId="0CF23D7D" w:rsidR="00446B28" w:rsidRPr="00446B28" w:rsidRDefault="00446B28" w:rsidP="00446B28">
      <w:del w:id="346" w:author="Tekijä">
        <w:r w:rsidRPr="00446B28" w:rsidDel="00CC56D4">
          <w:rPr>
            <w:b/>
          </w:rPr>
          <w:delText>Lausunto tai lausunnot tai vastaus</w:delText>
        </w:r>
      </w:del>
      <w:ins w:id="347" w:author="Tekijä">
        <w:r w:rsidR="00CC56D4">
          <w:rPr>
            <w:b/>
          </w:rPr>
          <w:t>Kuvantamistutkimuslausunto ja -lisälausunnot</w:t>
        </w:r>
      </w:ins>
      <w:r w:rsidRPr="00446B28">
        <w:t xml:space="preserve">, jotka </w:t>
      </w:r>
      <w:ins w:id="348" w:author="Tekijä">
        <w:r w:rsidR="00CC56D4">
          <w:t xml:space="preserve">mahdollisesti </w:t>
        </w:r>
      </w:ins>
      <w:r w:rsidRPr="00446B28">
        <w:t xml:space="preserve">annetaan tehdystä tutkimuksesta. Yhdestä tutkimuksesta annetaan useimmiten yksi primäärilausunto, mutta mikäli sen lausujana on ollut erikoistuva lääkäri, tämä vahvistetaan erikseen tai korjataan lisälausunnolla. </w:t>
      </w:r>
      <w:ins w:id="349" w:author="Tekijä">
        <w:r w:rsidR="000D6E20" w:rsidRPr="00446B28">
          <w:t xml:space="preserve">Lausuntorakenteessa on </w:t>
        </w:r>
        <w:r w:rsidR="000D6E20">
          <w:t>viittaus</w:t>
        </w:r>
        <w:r w:rsidR="000D6E20" w:rsidRPr="00446B28">
          <w:t xml:space="preserve"> tehtyyn tutkimukseen</w:t>
        </w:r>
        <w:r w:rsidR="000D6E20">
          <w:t>,</w:t>
        </w:r>
        <w:r w:rsidR="000D6E20" w:rsidRPr="00446B28">
          <w:t xml:space="preserve"> jota lausunto koskee</w:t>
        </w:r>
        <w:r w:rsidR="000D6E20">
          <w:t xml:space="preserve"> ja </w:t>
        </w:r>
      </w:ins>
      <w:del w:id="350" w:author="Tekijä">
        <w:r w:rsidRPr="00446B28" w:rsidDel="000D6E20">
          <w:delText>Lausunto saattaa koskea yhtä tai useaa tehtyä tutkimusta</w:delText>
        </w:r>
      </w:del>
      <w:ins w:id="351" w:author="Tekijä">
        <w:r w:rsidR="000D6E20">
          <w:t xml:space="preserve">lausuntomerkintä koskee aina yhtä kuvantamistutkimusta. </w:t>
        </w:r>
        <w:proofErr w:type="gramStart"/>
        <w:r w:rsidR="000D6E20" w:rsidRPr="000D6E20">
          <w:t xml:space="preserve">Mikäli lausunto koskee useampaa tutkimusta, tarvittaessa toistetaan koko </w:t>
        </w:r>
        <w:r w:rsidR="000D6E20">
          <w:t>lausunto</w:t>
        </w:r>
        <w:r w:rsidR="000D6E20" w:rsidRPr="000D6E20">
          <w:t>merkintää tutkimuskohtaisesti</w:t>
        </w:r>
      </w:ins>
      <w:r w:rsidRPr="00446B28">
        <w:t>.</w:t>
      </w:r>
      <w:del w:id="352" w:author="Tekijä">
        <w:r w:rsidRPr="00446B28" w:rsidDel="000D6E20">
          <w:delText xml:space="preserve"> Lausuntorakenteessa on viite tehtyyn tutkimukseen jota lausunto koskee</w:delText>
        </w:r>
        <w:r w:rsidRPr="00446B28" w:rsidDel="003F5E4D">
          <w:delText>.</w:delText>
        </w:r>
      </w:del>
      <w:r w:rsidRPr="00446B28">
        <w:t xml:space="preserve"> Kaikki ionisoivalla säteilyllä tehdyt tutkimukset lausutaan.</w:t>
      </w:r>
      <w:proofErr w:type="gramEnd"/>
    </w:p>
    <w:p w14:paraId="590B357E" w14:textId="442DA825" w:rsidR="00446B28" w:rsidDel="000D6E20" w:rsidRDefault="00446B28" w:rsidP="00446B28">
      <w:pPr>
        <w:rPr>
          <w:del w:id="353" w:author="Tekijä"/>
          <w:b/>
        </w:rPr>
      </w:pPr>
    </w:p>
    <w:p w14:paraId="590B357F" w14:textId="69838708" w:rsidR="00446B28" w:rsidRPr="00446B28" w:rsidDel="000D6E20" w:rsidRDefault="00446B28" w:rsidP="00446B28">
      <w:pPr>
        <w:rPr>
          <w:del w:id="354" w:author="Tekijä"/>
        </w:rPr>
      </w:pPr>
      <w:del w:id="355" w:author="Tekijä">
        <w:r w:rsidRPr="00446B28" w:rsidDel="000D6E20">
          <w:rPr>
            <w:b/>
          </w:rPr>
          <w:delText>Tutkimusasiakirja</w:delText>
        </w:r>
        <w:r w:rsidRPr="00446B28" w:rsidDel="000D6E20">
          <w:delText>, joka sisältää tiedot yhdestä tutkimuksesta, sen lähetteen, lausunnot ja kuvat. Kaikista lähetteen aiheuttamista tehdyistä tutkimuksista tulee merkintä tutkimusasiakirjaan ja niissä voidaan viitata pyydettyyn tutkimukseen.</w:delText>
        </w:r>
      </w:del>
    </w:p>
    <w:p w14:paraId="590B3580" w14:textId="77777777" w:rsidR="00446B28" w:rsidRDefault="00446B28" w:rsidP="00446B28">
      <w:pPr>
        <w:rPr>
          <w:b/>
        </w:rPr>
      </w:pPr>
    </w:p>
    <w:p w14:paraId="590B3581" w14:textId="4416AD96" w:rsidR="00446B28" w:rsidRPr="00446B28" w:rsidRDefault="003F5E4D" w:rsidP="00F8109F">
      <w:ins w:id="356" w:author="Tekijä">
        <w:r>
          <w:rPr>
            <w:b/>
          </w:rPr>
          <w:t xml:space="preserve">Pyydetty </w:t>
        </w:r>
        <w:r w:rsidRPr="003F5E4D">
          <w:rPr>
            <w:b/>
          </w:rPr>
          <w:t>tutkimuskoodi</w:t>
        </w:r>
        <w:r>
          <w:rPr>
            <w:b/>
          </w:rPr>
          <w:t xml:space="preserve"> / Tehty </w:t>
        </w:r>
      </w:ins>
      <w:del w:id="357" w:author="Tekijä">
        <w:r w:rsidR="00F8109F" w:rsidRPr="00427FAD" w:rsidDel="003F5E4D">
          <w:rPr>
            <w:b/>
          </w:rPr>
          <w:delText>T</w:delText>
        </w:r>
      </w:del>
      <w:ins w:id="358" w:author="Tekijä">
        <w:r>
          <w:rPr>
            <w:b/>
          </w:rPr>
          <w:t>t</w:t>
        </w:r>
      </w:ins>
      <w:r w:rsidR="00F8109F" w:rsidRPr="00427FAD">
        <w:rPr>
          <w:b/>
        </w:rPr>
        <w:t>utkimuskoodi</w:t>
      </w:r>
      <w:r w:rsidR="00F8109F">
        <w:t>, THL-toimenpideluokituksen mukainen 5-merkkinen tutkimuskoodi, josta kuvantamistutkimukset erottaa seuraavin kriteerein: ensimmäinen merkki on A-Q tai Y tai kaksi ensimmäistä merkkiä ovat XW tai XX (ei koodit joiden kolme ensimmäistä merkkiä on XX7) ja kolmas merkki on 1-9.</w:t>
      </w:r>
    </w:p>
    <w:p w14:paraId="590B3582" w14:textId="77777777" w:rsidR="00446B28" w:rsidRDefault="00446B28" w:rsidP="00446B28">
      <w:pPr>
        <w:rPr>
          <w:b/>
        </w:rPr>
      </w:pPr>
    </w:p>
    <w:p w14:paraId="590B3583" w14:textId="46EF403D" w:rsidR="00446B28" w:rsidRPr="00446B28" w:rsidRDefault="00446B28" w:rsidP="00446B28">
      <w:r w:rsidRPr="00446B28">
        <w:rPr>
          <w:b/>
        </w:rPr>
        <w:t>Tilaava yksikkö</w:t>
      </w:r>
      <w:ins w:id="359" w:author="Tekijä">
        <w:r w:rsidR="003F5E4D">
          <w:rPr>
            <w:b/>
          </w:rPr>
          <w:t xml:space="preserve"> </w:t>
        </w:r>
        <w:r w:rsidR="003F5E4D" w:rsidRPr="003F5E4D">
          <w:t>on organisaatio</w:t>
        </w:r>
      </w:ins>
      <w:r w:rsidRPr="00446B28">
        <w:t xml:space="preserve">, joka on tehnyt </w:t>
      </w:r>
      <w:del w:id="360" w:author="Tekijä">
        <w:r w:rsidRPr="00446B28" w:rsidDel="000D6E20">
          <w:delText>lähetteen</w:delText>
        </w:r>
      </w:del>
      <w:ins w:id="361" w:author="Tekijä">
        <w:r w:rsidR="000D6E20">
          <w:t>kuvantamistutkimuspyynnön</w:t>
        </w:r>
      </w:ins>
      <w:r w:rsidRPr="00446B28">
        <w:t xml:space="preserve">, eli tilannut tutkimuksen. Tilaajasta käytetään niitä tietoja, jotka on määritetty </w:t>
      </w:r>
      <w:ins w:id="362" w:author="Tekijä">
        <w:r w:rsidR="000D6E20">
          <w:t xml:space="preserve">kuvantamistutkimuspyynnön </w:t>
        </w:r>
      </w:ins>
      <w:del w:id="363" w:author="Tekijä">
        <w:r w:rsidRPr="00446B28" w:rsidDel="000D6E20">
          <w:delText>ydin</w:delText>
        </w:r>
      </w:del>
      <w:r w:rsidRPr="00446B28">
        <w:t>tieto</w:t>
      </w:r>
      <w:ins w:id="364" w:author="Tekijä">
        <w:r w:rsidR="000D6E20">
          <w:t>sisältö</w:t>
        </w:r>
      </w:ins>
      <w:r w:rsidRPr="00446B28">
        <w:t>määrityksessä</w:t>
      </w:r>
      <w:del w:id="365" w:author="Tekijä">
        <w:r w:rsidRPr="00446B28" w:rsidDel="000D6E20">
          <w:delText xml:space="preserve"> kohdassa ”tilaajan tunnistetiedot”</w:delText>
        </w:r>
      </w:del>
      <w:ins w:id="366" w:author="Tekijä">
        <w:r w:rsidR="000D6E20">
          <w:t>.</w:t>
        </w:r>
      </w:ins>
      <w:del w:id="367" w:author="Tekijä">
        <w:r w:rsidRPr="00446B28" w:rsidDel="000D6E20">
          <w:delText>.</w:delText>
        </w:r>
      </w:del>
    </w:p>
    <w:p w14:paraId="590B3584" w14:textId="77777777" w:rsidR="00446B28" w:rsidRDefault="00446B28" w:rsidP="00446B28">
      <w:pPr>
        <w:rPr>
          <w:b/>
        </w:rPr>
      </w:pPr>
    </w:p>
    <w:p w14:paraId="590B3585" w14:textId="77777777" w:rsidR="00446B28" w:rsidRPr="00446B28" w:rsidRDefault="00446B28" w:rsidP="00446B28">
      <w:r w:rsidRPr="00446B28">
        <w:rPr>
          <w:b/>
        </w:rPr>
        <w:t>Tutkimuksen tuottaja</w:t>
      </w:r>
      <w:r w:rsidRPr="00446B28">
        <w:t xml:space="preserve"> on organisaatio, joka on tehnyt tutkimuksen.</w:t>
      </w:r>
    </w:p>
    <w:p w14:paraId="590B3586" w14:textId="77777777" w:rsidR="00446B28" w:rsidRDefault="00446B28" w:rsidP="00446B28">
      <w:pPr>
        <w:rPr>
          <w:b/>
        </w:rPr>
      </w:pPr>
    </w:p>
    <w:p w14:paraId="590B3587" w14:textId="26E99090" w:rsidR="00446B28" w:rsidRPr="00446B28" w:rsidRDefault="00446B28" w:rsidP="00446B28">
      <w:r w:rsidRPr="00446B28">
        <w:rPr>
          <w:b/>
        </w:rPr>
        <w:t xml:space="preserve">Lausunnon </w:t>
      </w:r>
      <w:del w:id="368" w:author="Tekijä">
        <w:r w:rsidRPr="00446B28" w:rsidDel="000D6E20">
          <w:rPr>
            <w:b/>
          </w:rPr>
          <w:delText>tuottaja</w:delText>
        </w:r>
        <w:r w:rsidRPr="00446B28" w:rsidDel="000D6E20">
          <w:delText xml:space="preserve"> </w:delText>
        </w:r>
      </w:del>
      <w:ins w:id="369" w:author="Tekijä">
        <w:r w:rsidR="000D6E20">
          <w:rPr>
            <w:b/>
          </w:rPr>
          <w:t>antajan organisaatio</w:t>
        </w:r>
        <w:r w:rsidR="000D6E20" w:rsidRPr="00446B28">
          <w:t xml:space="preserve"> </w:t>
        </w:r>
      </w:ins>
      <w:r w:rsidRPr="00446B28">
        <w:t xml:space="preserve">on organisaatio, jolta tilaaja on tilannut lausunnon. Tutkimuksen tilaaja määrää kuka lausunnon </w:t>
      </w:r>
      <w:del w:id="370" w:author="Tekijä">
        <w:r w:rsidRPr="00446B28" w:rsidDel="000D6E20">
          <w:delText>tuottaa</w:delText>
        </w:r>
      </w:del>
      <w:ins w:id="371" w:author="Tekijä">
        <w:r w:rsidR="000D6E20">
          <w:t>antaa</w:t>
        </w:r>
      </w:ins>
      <w:r w:rsidRPr="00446B28">
        <w:t>: itse, tutkimuksen tuottaja, kolmas (konsultti).</w:t>
      </w:r>
    </w:p>
    <w:p w14:paraId="590B3588" w14:textId="77777777" w:rsidR="00446B28" w:rsidRDefault="00446B28" w:rsidP="00446B28">
      <w:pPr>
        <w:rPr>
          <w:b/>
        </w:rPr>
      </w:pPr>
    </w:p>
    <w:p w14:paraId="590B3589" w14:textId="527146E6" w:rsidR="00446B28" w:rsidRPr="00446B28" w:rsidRDefault="00446B28" w:rsidP="00446B28">
      <w:r w:rsidRPr="00446B28">
        <w:rPr>
          <w:b/>
        </w:rPr>
        <w:t>Lausuja</w:t>
      </w:r>
      <w:r w:rsidRPr="00446B28">
        <w:t xml:space="preserve"> on ammattilainen, joka </w:t>
      </w:r>
      <w:del w:id="372" w:author="Tekijä">
        <w:r w:rsidRPr="00446B28" w:rsidDel="000D6E20">
          <w:delText xml:space="preserve">itse asiassa </w:delText>
        </w:r>
      </w:del>
      <w:r w:rsidRPr="00446B28">
        <w:t xml:space="preserve">on antanut lausunnon. </w:t>
      </w:r>
      <w:del w:id="373" w:author="Tekijä">
        <w:r w:rsidRPr="00446B28" w:rsidDel="000D6E20">
          <w:delText>Lausujan tiedot käyvät ilmi tutkimusasiakirjasta. Lausujasta tunnetaan nimi</w:delText>
        </w:r>
      </w:del>
      <w:ins w:id="374" w:author="Tekijä">
        <w:r w:rsidR="000D6E20">
          <w:t xml:space="preserve">Lausujasta käytetään niitä tietoja, jotka on määritelty kuvantamistutkimuslausunnon </w:t>
        </w:r>
        <w:r w:rsidR="000D6E20" w:rsidRPr="00446B28">
          <w:t>tieto</w:t>
        </w:r>
        <w:r w:rsidR="000D6E20">
          <w:t>sisältö</w:t>
        </w:r>
        <w:r w:rsidR="000D6E20" w:rsidRPr="00446B28">
          <w:t>määrityksessä</w:t>
        </w:r>
        <w:r w:rsidR="000D6E20">
          <w:t>.</w:t>
        </w:r>
      </w:ins>
      <w:del w:id="375" w:author="Tekijä">
        <w:r w:rsidRPr="00446B28" w:rsidDel="000D6E20">
          <w:delText>.</w:delText>
        </w:r>
      </w:del>
    </w:p>
    <w:p w14:paraId="590B358A" w14:textId="77777777" w:rsidR="00446B28" w:rsidRDefault="00446B28" w:rsidP="00446B28">
      <w:pPr>
        <w:rPr>
          <w:b/>
        </w:rPr>
      </w:pPr>
    </w:p>
    <w:p w14:paraId="590B358B" w14:textId="7BA9573F" w:rsidR="00446B28" w:rsidRPr="00446B28" w:rsidDel="000D6E20" w:rsidRDefault="00446B28" w:rsidP="00446B28">
      <w:pPr>
        <w:rPr>
          <w:del w:id="376" w:author="Tekijä"/>
        </w:rPr>
      </w:pPr>
      <w:del w:id="377" w:author="Tekijä">
        <w:r w:rsidRPr="00446B28" w:rsidDel="000D6E20">
          <w:rPr>
            <w:b/>
          </w:rPr>
          <w:delText>Modaliteetti</w:delText>
        </w:r>
        <w:r w:rsidRPr="00446B28" w:rsidDel="000D6E20">
          <w:delText>, on laitetyyppi jolla tutkimus on tehty.</w:delText>
        </w:r>
      </w:del>
    </w:p>
    <w:p w14:paraId="590B358C" w14:textId="2A8505DF" w:rsidR="00446B28" w:rsidDel="000D6E20" w:rsidRDefault="00446B28" w:rsidP="00446B28">
      <w:pPr>
        <w:rPr>
          <w:del w:id="378" w:author="Tekijä"/>
          <w:b/>
        </w:rPr>
      </w:pPr>
    </w:p>
    <w:p w14:paraId="590B358D" w14:textId="298CB102" w:rsidR="00446B28" w:rsidRPr="00446B28" w:rsidDel="000D6E20" w:rsidRDefault="00446B28" w:rsidP="00446B28">
      <w:pPr>
        <w:rPr>
          <w:del w:id="379" w:author="Tekijä"/>
        </w:rPr>
      </w:pPr>
      <w:del w:id="380" w:author="Tekijä">
        <w:r w:rsidRPr="00446B28" w:rsidDel="000D6E20">
          <w:rPr>
            <w:b/>
          </w:rPr>
          <w:delText>Avainkuva</w:delText>
        </w:r>
        <w:r w:rsidRPr="00446B28" w:rsidDel="000D6E20">
          <w:delText>, on kuva jonka joku on katsonut merkittäväksi lausunnon kannalta.</w:delText>
        </w:r>
      </w:del>
    </w:p>
    <w:p w14:paraId="590B358E" w14:textId="156F6F39" w:rsidR="00446B28" w:rsidDel="000D6E20" w:rsidRDefault="00446B28" w:rsidP="00446B28">
      <w:pPr>
        <w:rPr>
          <w:del w:id="381" w:author="Tekijä"/>
          <w:b/>
        </w:rPr>
      </w:pPr>
    </w:p>
    <w:p w14:paraId="590B358F" w14:textId="04E35911" w:rsidR="00446B28" w:rsidRPr="00446B28" w:rsidDel="000D6E20" w:rsidRDefault="00446B28" w:rsidP="00446B28">
      <w:pPr>
        <w:rPr>
          <w:del w:id="382" w:author="Tekijä"/>
        </w:rPr>
      </w:pPr>
      <w:del w:id="383" w:author="Tekijä">
        <w:r w:rsidRPr="00446B28" w:rsidDel="000D6E20">
          <w:rPr>
            <w:b/>
          </w:rPr>
          <w:delText>Radiologin työasema</w:delText>
        </w:r>
        <w:r w:rsidRPr="00446B28" w:rsidDel="000D6E20">
          <w:delText xml:space="preserve">, on erikoistyöasema, jossa on riittävän laadukas ja tehokas laitteisto radiologisten kuvien käsittelyyn, sekä yhteys PACS ja RISiin. </w:delText>
        </w:r>
      </w:del>
    </w:p>
    <w:p w14:paraId="590B3590" w14:textId="20DC99C0" w:rsidR="00446B28" w:rsidDel="000D6E20" w:rsidRDefault="00446B28" w:rsidP="00446B28">
      <w:pPr>
        <w:rPr>
          <w:del w:id="384" w:author="Tekijä"/>
          <w:b/>
        </w:rPr>
      </w:pPr>
    </w:p>
    <w:p w14:paraId="590B3591" w14:textId="0888E8A7" w:rsidR="00446B28" w:rsidRPr="00446B28" w:rsidDel="000D6E20" w:rsidRDefault="00446B28" w:rsidP="00446B28">
      <w:pPr>
        <w:rPr>
          <w:del w:id="385" w:author="Tekijä"/>
        </w:rPr>
      </w:pPr>
      <w:del w:id="386" w:author="Tekijä">
        <w:r w:rsidRPr="00446B28" w:rsidDel="000D6E20">
          <w:rPr>
            <w:b/>
          </w:rPr>
          <w:delText>Loki</w:delText>
        </w:r>
        <w:r w:rsidRPr="00446B28" w:rsidDel="000D6E20">
          <w:delText>, tietokanta, jossa on tietojärjestelmän käyttöön liittyvää tietoa.</w:delText>
        </w:r>
      </w:del>
    </w:p>
    <w:p w14:paraId="590B3592" w14:textId="07521122" w:rsidR="00446B28" w:rsidDel="000D6E20" w:rsidRDefault="00446B28" w:rsidP="00446B28">
      <w:pPr>
        <w:rPr>
          <w:del w:id="387" w:author="Tekijä"/>
          <w:b/>
        </w:rPr>
      </w:pPr>
    </w:p>
    <w:p w14:paraId="590B3593" w14:textId="1A6B470F" w:rsidR="00446B28" w:rsidRPr="00446B28" w:rsidDel="000D6E20" w:rsidRDefault="00446B28" w:rsidP="00446B28">
      <w:pPr>
        <w:rPr>
          <w:del w:id="388" w:author="Tekijä"/>
        </w:rPr>
      </w:pPr>
      <w:del w:id="389" w:author="Tekijä">
        <w:r w:rsidRPr="00446B28" w:rsidDel="000D6E20">
          <w:rPr>
            <w:b/>
          </w:rPr>
          <w:delText>Jäljitettävyys</w:delText>
        </w:r>
        <w:r w:rsidRPr="00446B28" w:rsidDel="000D6E20">
          <w:delText xml:space="preserve"> on sitä, että tiedetään kuka teki ja mitä teki.</w:delText>
        </w:r>
      </w:del>
    </w:p>
    <w:p w14:paraId="590B3594" w14:textId="77777777" w:rsidR="00446B28" w:rsidRDefault="00446B28" w:rsidP="00446B28">
      <w:pPr>
        <w:rPr>
          <w:b/>
        </w:rPr>
      </w:pPr>
    </w:p>
    <w:p w14:paraId="590B3595" w14:textId="7BC81C04" w:rsidR="00446B28" w:rsidRPr="00446B28" w:rsidDel="000D6E20" w:rsidRDefault="00446B28" w:rsidP="00446B28">
      <w:pPr>
        <w:rPr>
          <w:del w:id="390" w:author="Tekijä"/>
        </w:rPr>
      </w:pPr>
      <w:del w:id="391" w:author="Tekijä">
        <w:r w:rsidRPr="00446B28" w:rsidDel="000D6E20">
          <w:rPr>
            <w:b/>
          </w:rPr>
          <w:delText>CMET</w:delText>
        </w:r>
        <w:r w:rsidRPr="00446B28" w:rsidDel="000D6E20">
          <w:delText xml:space="preserve"> Common Message Element Type on HL7 nimitys uusikäytettävälle sanomarakenteelle jonkin tietyn asian kuvaamiseen. CMET:it siis ovat HL7 V3 –sanomien rakennuspalikoita.</w:delText>
        </w:r>
      </w:del>
    </w:p>
    <w:p w14:paraId="590B3596" w14:textId="46E7C847" w:rsidR="003A70BB" w:rsidDel="000D6E20" w:rsidRDefault="003A70BB" w:rsidP="00CE475D">
      <w:pPr>
        <w:rPr>
          <w:del w:id="392" w:author="Tekijä"/>
        </w:rPr>
      </w:pPr>
    </w:p>
    <w:p w14:paraId="590B3597" w14:textId="77777777" w:rsidR="003A70BB" w:rsidRDefault="003A70BB" w:rsidP="00CE475D"/>
    <w:p w14:paraId="590B3598" w14:textId="77777777" w:rsidR="003A70BB" w:rsidRDefault="003A70BB" w:rsidP="003A70BB">
      <w:pPr>
        <w:pStyle w:val="Otsikko1"/>
      </w:pPr>
      <w:bookmarkStart w:id="393" w:name="_Toc403323856"/>
      <w:r>
        <w:t>Kuvantamisen tietomalli</w:t>
      </w:r>
      <w:bookmarkEnd w:id="393"/>
    </w:p>
    <w:p w14:paraId="590B3599" w14:textId="7FC594A3" w:rsidR="00446B28" w:rsidRPr="00EB203E" w:rsidRDefault="00446B28" w:rsidP="000D6E20">
      <w:pPr>
        <w:spacing w:after="60" w:line="276" w:lineRule="auto"/>
      </w:pPr>
      <w:r w:rsidRPr="00EB203E">
        <w:t xml:space="preserve">Kuvantamisen </w:t>
      </w:r>
      <w:del w:id="394" w:author="Tekijä">
        <w:r w:rsidRPr="00EB203E" w:rsidDel="000D6E20">
          <w:delText xml:space="preserve">tutkimusasiakirjaan </w:delText>
        </w:r>
      </w:del>
      <w:ins w:id="395" w:author="Tekijä">
        <w:r w:rsidR="000D6E20">
          <w:t>merkintä</w:t>
        </w:r>
        <w:r w:rsidR="000D6E20" w:rsidRPr="00EB203E">
          <w:t xml:space="preserve"> </w:t>
        </w:r>
      </w:ins>
      <w:r w:rsidRPr="00EB203E">
        <w:t xml:space="preserve">voi </w:t>
      </w:r>
      <w:del w:id="396" w:author="Tekijä">
        <w:r w:rsidRPr="00EB203E" w:rsidDel="000D6E20">
          <w:delText xml:space="preserve">sisältyä </w:delText>
        </w:r>
      </w:del>
      <w:ins w:id="397" w:author="Tekijä">
        <w:r w:rsidR="000D6E20" w:rsidRPr="00EB203E">
          <w:t>sisält</w:t>
        </w:r>
        <w:r w:rsidR="000D6E20">
          <w:t>ä</w:t>
        </w:r>
        <w:r w:rsidR="000D6E20" w:rsidRPr="00EB203E">
          <w:t xml:space="preserve">ä </w:t>
        </w:r>
      </w:ins>
      <w:r w:rsidRPr="00EB203E">
        <w:t>mm.</w:t>
      </w:r>
    </w:p>
    <w:p w14:paraId="590B359A" w14:textId="15F01394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Kuvantamistutkimu</w:t>
      </w:r>
      <w:del w:id="398" w:author="Tekijä">
        <w:r w:rsidRPr="00EB203E" w:rsidDel="000D6E20">
          <w:delText>ksen lähete</w:delText>
        </w:r>
      </w:del>
      <w:ins w:id="399" w:author="Tekijä">
        <w:r w:rsidR="000D6E20">
          <w:t>spyyntö</w:t>
        </w:r>
      </w:ins>
      <w:r w:rsidRPr="00EB203E">
        <w:t>, jolla tilataan yksi tai useampia kuvantamisen tutkimuksia</w:t>
      </w:r>
    </w:p>
    <w:p w14:paraId="590B359B" w14:textId="25382297" w:rsidR="00446B28" w:rsidRPr="00EB203E" w:rsidRDefault="001D1159" w:rsidP="000D6E20">
      <w:pPr>
        <w:numPr>
          <w:ilvl w:val="0"/>
          <w:numId w:val="26"/>
        </w:numPr>
        <w:spacing w:after="60" w:line="276" w:lineRule="auto"/>
        <w:ind w:left="714" w:hanging="357"/>
      </w:pPr>
      <w:r>
        <w:t>Tehtyjen tutkimusten nimet ja tutkimusten tunnisteet (SUID), joiden perusteella voidaan tutkimukseen liittyvät kuvat hakea</w:t>
      </w:r>
    </w:p>
    <w:p w14:paraId="590B359C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Tutkimukseen tai tutkimuksiin liittyvä lausunto</w:t>
      </w:r>
    </w:p>
    <w:p w14:paraId="590B359D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Lausuntoon mahdollisesti liittyvä lisälausunto</w:t>
      </w:r>
    </w:p>
    <w:p w14:paraId="590B359E" w14:textId="77777777" w:rsidR="003A70BB" w:rsidRDefault="003A70BB" w:rsidP="00CE475D">
      <w:pPr>
        <w:rPr>
          <w:highlight w:val="white"/>
          <w:lang w:eastAsia="fi-FI"/>
        </w:rPr>
      </w:pPr>
    </w:p>
    <w:p w14:paraId="590B359F" w14:textId="77777777" w:rsidR="003A70BB" w:rsidRDefault="003A70BB" w:rsidP="003A70BB">
      <w:pPr>
        <w:pStyle w:val="Otsikko2"/>
      </w:pPr>
      <w:bookmarkStart w:id="400" w:name="_Toc403323857"/>
      <w:proofErr w:type="spellStart"/>
      <w:r>
        <w:t>Tietomalli</w:t>
      </w:r>
      <w:bookmarkEnd w:id="400"/>
      <w:proofErr w:type="spellEnd"/>
    </w:p>
    <w:p w14:paraId="590B35A0" w14:textId="42850F5E" w:rsidR="00446B28" w:rsidRDefault="000F034E" w:rsidP="00CE475D">
      <w:pPr>
        <w:rPr>
          <w:highlight w:val="white"/>
          <w:lang w:eastAsia="fi-FI"/>
        </w:rPr>
      </w:pPr>
      <w:del w:id="401" w:author="Tekijä">
        <w:r w:rsidDel="0043151E">
          <w:rPr>
            <w:noProof/>
            <w:lang w:eastAsia="fi-FI"/>
          </w:rPr>
          <w:drawing>
            <wp:inline distT="0" distB="0" distL="0" distR="0" wp14:anchorId="590B3845" wp14:editId="05AB617E">
              <wp:extent cx="6114415" cy="5693410"/>
              <wp:effectExtent l="19050" t="19050" r="19685" b="21590"/>
              <wp:docPr id="1" name="Kuv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14415" cy="5693410"/>
                      </a:xfrm>
                      <a:prstGeom prst="rect">
                        <a:avLst/>
                      </a:prstGeom>
                      <a:noFill/>
                      <a:ln w="635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pic:spPr>
                  </pic:pic>
                </a:graphicData>
              </a:graphic>
            </wp:inline>
          </w:drawing>
        </w:r>
      </w:del>
    </w:p>
    <w:p w14:paraId="590B35A1" w14:textId="50A4F0AB" w:rsidR="00446B28" w:rsidRDefault="0043151E" w:rsidP="00CE475D">
      <w:pPr>
        <w:rPr>
          <w:ins w:id="402" w:author="Tekijä"/>
          <w:highlight w:val="white"/>
          <w:lang w:eastAsia="fi-FI"/>
        </w:rPr>
      </w:pPr>
      <w:ins w:id="403" w:author="Tekijä">
        <w:r>
          <w:rPr>
            <w:noProof/>
            <w:highlight w:val="white"/>
            <w:lang w:eastAsia="fi-FI"/>
          </w:rPr>
          <w:drawing>
            <wp:inline distT="0" distB="0" distL="0" distR="0" wp14:anchorId="7CAF319C" wp14:editId="1FF52BCC">
              <wp:extent cx="6210935" cy="3990450"/>
              <wp:effectExtent l="0" t="0" r="0" b="0"/>
              <wp:docPr id="5" name="Kuva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26360" cy="4000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1B9DF718" w14:textId="77777777" w:rsidR="0043151E" w:rsidRDefault="0043151E" w:rsidP="00CE475D">
      <w:pPr>
        <w:rPr>
          <w:highlight w:val="white"/>
          <w:lang w:eastAsia="fi-FI"/>
        </w:rPr>
      </w:pPr>
    </w:p>
    <w:p w14:paraId="590B35A2" w14:textId="77777777" w:rsidR="003A70BB" w:rsidRDefault="003A70BB" w:rsidP="003A70BB">
      <w:pPr>
        <w:pStyle w:val="Otsikko2"/>
      </w:pPr>
      <w:bookmarkStart w:id="404" w:name="_Toc403323858"/>
      <w:proofErr w:type="spellStart"/>
      <w:r>
        <w:t>Kuvantamistutkimuksen</w:t>
      </w:r>
      <w:proofErr w:type="spellEnd"/>
      <w:r>
        <w:t xml:space="preserve"> </w:t>
      </w:r>
      <w:proofErr w:type="spellStart"/>
      <w:r>
        <w:t>yksikäsitteinen</w:t>
      </w:r>
      <w:proofErr w:type="spellEnd"/>
      <w:r>
        <w:t xml:space="preserve"> </w:t>
      </w:r>
      <w:proofErr w:type="spellStart"/>
      <w:r>
        <w:t>tunnistaminen</w:t>
      </w:r>
      <w:bookmarkEnd w:id="404"/>
      <w:proofErr w:type="spellEnd"/>
    </w:p>
    <w:p w14:paraId="590B35A3" w14:textId="016A3654" w:rsidR="007C1FBE" w:rsidRDefault="007C1FBE" w:rsidP="007C1FBE">
      <w:r w:rsidRPr="007C1FBE">
        <w:t>DICOM-standardin mukaan RIS-järjestelmän tul</w:t>
      </w:r>
      <w:r>
        <w:t>ee</w:t>
      </w:r>
      <w:r w:rsidRPr="007C1FBE">
        <w:t xml:space="preserve"> luoda jokaiselle tutkimustapahtumalle oma tunniste (</w:t>
      </w:r>
      <w:proofErr w:type="spellStart"/>
      <w:r w:rsidRPr="007C1FBE">
        <w:t>Study</w:t>
      </w:r>
      <w:proofErr w:type="spellEnd"/>
      <w:r w:rsidRPr="007C1FBE">
        <w:t xml:space="preserve"> </w:t>
      </w:r>
      <w:proofErr w:type="spellStart"/>
      <w:r w:rsidRPr="007C1FBE">
        <w:t>Instance</w:t>
      </w:r>
      <w:proofErr w:type="spellEnd"/>
      <w:r w:rsidRPr="007C1FBE">
        <w:t xml:space="preserve"> UID</w:t>
      </w:r>
      <w:r w:rsidR="00413BDE">
        <w:t>, SUID</w:t>
      </w:r>
      <w:r w:rsidRPr="007C1FBE">
        <w:t xml:space="preserve">), joka pitää toimittaa </w:t>
      </w:r>
      <w:proofErr w:type="spellStart"/>
      <w:r w:rsidRPr="007C1FBE">
        <w:t>modaliteetille</w:t>
      </w:r>
      <w:proofErr w:type="spellEnd"/>
      <w:r w:rsidRPr="007C1FBE">
        <w:t xml:space="preserve"> liitettäväksi DICOM-muotoisiin tutkimustuloksiin eli esimerkiksi kuviin. Tällöin </w:t>
      </w:r>
      <w:proofErr w:type="spellStart"/>
      <w:r w:rsidRPr="007C1FBE">
        <w:t>study</w:t>
      </w:r>
      <w:proofErr w:type="spellEnd"/>
      <w:r w:rsidRPr="007C1FBE">
        <w:t xml:space="preserve"> </w:t>
      </w:r>
      <w:proofErr w:type="spellStart"/>
      <w:r w:rsidRPr="007C1FBE">
        <w:t>in</w:t>
      </w:r>
      <w:r>
        <w:t>stance</w:t>
      </w:r>
      <w:proofErr w:type="spellEnd"/>
      <w:r>
        <w:t xml:space="preserve"> UID on sekä </w:t>
      </w:r>
      <w:proofErr w:type="spellStart"/>
      <w:r>
        <w:t>RISin</w:t>
      </w:r>
      <w:proofErr w:type="spellEnd"/>
      <w:r>
        <w:t xml:space="preserve"> </w:t>
      </w:r>
      <w:r w:rsidR="005532A4">
        <w:t xml:space="preserve">että kuva-arkiston </w:t>
      </w:r>
      <w:r>
        <w:t>tie</w:t>
      </w:r>
      <w:r w:rsidRPr="007C1FBE">
        <w:t xml:space="preserve">dossa ja yksittäisen tutkimustapahtuman tulokset voidaan </w:t>
      </w:r>
      <w:r w:rsidR="005532A4">
        <w:t xml:space="preserve">tällä </w:t>
      </w:r>
      <w:r w:rsidRPr="007C1FBE">
        <w:t>yksilöidä.</w:t>
      </w:r>
      <w:r w:rsidR="002B0A51">
        <w:t xml:space="preserve"> AC-nro yksilöi </w:t>
      </w:r>
      <w:proofErr w:type="spellStart"/>
      <w:ins w:id="405" w:author="Tekijä">
        <w:r w:rsidR="000D6E20">
          <w:t>tietyissä</w:t>
        </w:r>
        <w:proofErr w:type="spellEnd"/>
        <w:r w:rsidR="000D6E20">
          <w:t xml:space="preserve"> tapauksissa sisäisenä tunnisteena </w:t>
        </w:r>
      </w:ins>
      <w:r w:rsidR="002B0A51">
        <w:t xml:space="preserve">tutkimuksen </w:t>
      </w:r>
      <w:del w:id="406" w:author="Tekijä">
        <w:r w:rsidR="002B0A51" w:rsidDel="000D6E20">
          <w:delText>lähetteen</w:delText>
        </w:r>
      </w:del>
      <w:ins w:id="407" w:author="Tekijä">
        <w:r w:rsidR="000D6E20">
          <w:t>pyynnön</w:t>
        </w:r>
      </w:ins>
      <w:r w:rsidR="002B0A51">
        <w:t xml:space="preserve">, joten </w:t>
      </w:r>
      <w:del w:id="408" w:author="Tekijä">
        <w:r w:rsidR="002B0A51" w:rsidDel="000D6E20">
          <w:delText xml:space="preserve">myös AC-nro tieto tulee </w:delText>
        </w:r>
      </w:del>
      <w:ins w:id="409" w:author="Tekijä">
        <w:r w:rsidR="000D6E20">
          <w:t xml:space="preserve">se voidaan </w:t>
        </w:r>
      </w:ins>
      <w:r w:rsidR="002B0A51">
        <w:t xml:space="preserve">liittää </w:t>
      </w:r>
      <w:del w:id="410" w:author="Tekijä">
        <w:r w:rsidR="002B0A51" w:rsidDel="000D6E20">
          <w:delText xml:space="preserve">CDA R2 </w:delText>
        </w:r>
        <w:r w:rsidR="000F4F48" w:rsidDel="000D6E20">
          <w:delText>-</w:delText>
        </w:r>
        <w:r w:rsidR="002B0A51" w:rsidDel="000D6E20">
          <w:delText>asiakirjaan</w:delText>
        </w:r>
      </w:del>
      <w:ins w:id="411" w:author="Tekijä">
        <w:r w:rsidR="000D6E20">
          <w:t>merkintöihin lisätietona</w:t>
        </w:r>
      </w:ins>
      <w:r w:rsidR="002B0A51">
        <w:t>.</w:t>
      </w:r>
    </w:p>
    <w:p w14:paraId="590B35A4" w14:textId="77777777" w:rsidR="007C1FBE" w:rsidRDefault="007C1FBE" w:rsidP="007C1FBE"/>
    <w:p w14:paraId="590B35A5" w14:textId="095DA41A" w:rsidR="002B0A51" w:rsidDel="008D086A" w:rsidRDefault="007C1FBE" w:rsidP="008D086A">
      <w:pPr>
        <w:rPr>
          <w:del w:id="412" w:author="Tekijä"/>
        </w:rPr>
      </w:pPr>
      <w:del w:id="413" w:author="Tekijä">
        <w:r w:rsidDel="000D6E20">
          <w:delText xml:space="preserve">eArkiston </w:delText>
        </w:r>
      </w:del>
      <w:ins w:id="414" w:author="Tekijä">
        <w:r w:rsidR="000D6E20">
          <w:t xml:space="preserve">Potilastiedon arkiston </w:t>
        </w:r>
      </w:ins>
      <w:r>
        <w:t xml:space="preserve">osalta on päädytty linjaukseen, että </w:t>
      </w:r>
      <w:proofErr w:type="spellStart"/>
      <w:r w:rsidRPr="007C1FBE">
        <w:t>Study</w:t>
      </w:r>
      <w:proofErr w:type="spellEnd"/>
      <w:r w:rsidRPr="007C1FBE">
        <w:t xml:space="preserve"> </w:t>
      </w:r>
      <w:proofErr w:type="spellStart"/>
      <w:r w:rsidRPr="007C1FBE">
        <w:t>Instance</w:t>
      </w:r>
      <w:proofErr w:type="spellEnd"/>
      <w:r w:rsidRPr="007C1FBE">
        <w:t xml:space="preserve"> UID</w:t>
      </w:r>
      <w:r>
        <w:t xml:space="preserve"> on kuvantamisen tutkimu</w:t>
      </w:r>
      <w:del w:id="415" w:author="Tekijä">
        <w:r w:rsidDel="00305270">
          <w:delText>sasiakirjoille</w:delText>
        </w:r>
      </w:del>
      <w:ins w:id="416" w:author="Tekijä">
        <w:r w:rsidR="00305270">
          <w:t>ksille</w:t>
        </w:r>
      </w:ins>
      <w:r>
        <w:t xml:space="preserve"> pakollinen tieto ja sitä käytetään avaimena tutkimukseen liittyvien kuvien </w:t>
      </w:r>
      <w:proofErr w:type="spellStart"/>
      <w:r>
        <w:t>hakemisesssa</w:t>
      </w:r>
      <w:proofErr w:type="spellEnd"/>
      <w:r>
        <w:t xml:space="preserve">. </w:t>
      </w:r>
      <w:r w:rsidR="00EB7BAE">
        <w:t xml:space="preserve">Tällöin </w:t>
      </w:r>
      <w:r w:rsidR="008D4007">
        <w:t>tunniste</w:t>
      </w:r>
      <w:r w:rsidR="00EB7BAE">
        <w:t>ketju</w:t>
      </w:r>
      <w:ins w:id="417" w:author="Tekijä">
        <w:r w:rsidR="00E54377" w:rsidRPr="00E54377">
          <w:t xml:space="preserve"> </w:t>
        </w:r>
        <w:r w:rsidR="00E54377">
          <w:t>on aukoton:</w:t>
        </w:r>
      </w:ins>
      <w:r w:rsidR="00EB7BAE">
        <w:t xml:space="preserve"> </w:t>
      </w:r>
      <w:ins w:id="418" w:author="Tekijä">
        <w:r w:rsidR="00E54377">
          <w:softHyphen/>
        </w:r>
        <w:r w:rsidR="008D086A">
          <w:t xml:space="preserve">lausunto -&gt; </w:t>
        </w:r>
      </w:ins>
      <w:r w:rsidR="00EB7BAE">
        <w:t xml:space="preserve">kuva -&gt; tutkimus - &gt; </w:t>
      </w:r>
      <w:del w:id="419" w:author="Tekijä">
        <w:r w:rsidR="00EB7BAE" w:rsidDel="008D086A">
          <w:delText xml:space="preserve">lähete </w:delText>
        </w:r>
      </w:del>
      <w:ins w:id="420" w:author="Tekijä">
        <w:r w:rsidR="008D086A">
          <w:t xml:space="preserve">pyyntö </w:t>
        </w:r>
      </w:ins>
      <w:r w:rsidR="00EB7BAE">
        <w:t>-&gt; palvelutapahtuma</w:t>
      </w:r>
      <w:del w:id="421" w:author="Tekijä">
        <w:r w:rsidR="00EB7BAE" w:rsidDel="00E54377">
          <w:delText xml:space="preserve"> on aukoton</w:delText>
        </w:r>
      </w:del>
      <w:r w:rsidR="00EB7BAE">
        <w:t xml:space="preserve">. </w:t>
      </w:r>
      <w:del w:id="422" w:author="Tekijä">
        <w:r w:rsidDel="008D086A">
          <w:delText xml:space="preserve">Tämän määrittelyn kirjoitushetkellä </w:delText>
        </w:r>
        <w:r w:rsidRPr="007C1FBE" w:rsidDel="008D086A">
          <w:delText xml:space="preserve">Study Instance UID </w:delText>
        </w:r>
        <w:r w:rsidR="008D4007" w:rsidDel="008D086A">
          <w:delText xml:space="preserve">ei ole kuitenkaan tuettu kaikissa </w:delText>
        </w:r>
        <w:r w:rsidDel="008D086A">
          <w:delText>RIS-järjestelmissä ja kuvanta</w:delText>
        </w:r>
        <w:r w:rsidRPr="007C1FBE" w:rsidDel="008D086A">
          <w:delText xml:space="preserve">mislaitteissa, joten </w:delText>
        </w:r>
        <w:r w:rsidDel="008D086A">
          <w:delText xml:space="preserve">näihin vaaditaan </w:delText>
        </w:r>
        <w:r w:rsidR="002B0A51" w:rsidDel="008D086A">
          <w:delText>kehittämistä tältä osin</w:delText>
        </w:r>
        <w:r w:rsidRPr="007C1FBE" w:rsidDel="008D086A">
          <w:delText xml:space="preserve">. </w:delText>
        </w:r>
      </w:del>
    </w:p>
    <w:p w14:paraId="590B35A6" w14:textId="53EAB741" w:rsidR="00413BDE" w:rsidRDefault="00413BDE" w:rsidP="008D086A">
      <w:del w:id="423" w:author="Tekijä">
        <w:r w:rsidDel="008D086A">
          <w:delText xml:space="preserve">SUID on soveltuva tunnus myös mahdollisesti jatkossa PACS:n kautta kuva-arkistoon vietäville pdf ja jpeg-kuville, joilla ei ole AC-nroa käytettävissä. </w:delText>
        </w:r>
      </w:del>
    </w:p>
    <w:p w14:paraId="590B35A7" w14:textId="77777777" w:rsidR="003A70BB" w:rsidRDefault="003A70BB" w:rsidP="007C1FBE"/>
    <w:p w14:paraId="590B35A8" w14:textId="3463483B" w:rsidR="008D4007" w:rsidRDefault="008D4007" w:rsidP="007C1FBE">
      <w:r>
        <w:t>DICOM</w:t>
      </w:r>
      <w:r w:rsidR="000F4F48">
        <w:t>-</w:t>
      </w:r>
      <w:r>
        <w:t xml:space="preserve">standardissa on varattu tieto </w:t>
      </w:r>
      <w:proofErr w:type="spellStart"/>
      <w:r>
        <w:t>Admission</w:t>
      </w:r>
      <w:proofErr w:type="spellEnd"/>
      <w:r>
        <w:t xml:space="preserve"> ID palvelutapahtuman (käynnin)</w:t>
      </w:r>
      <w:ins w:id="424" w:author="Tekijä">
        <w:r w:rsidR="00E54377">
          <w:t xml:space="preserve"> </w:t>
        </w:r>
      </w:ins>
      <w:del w:id="425" w:author="Tekijä">
        <w:r w:rsidDel="00E54377">
          <w:delText xml:space="preserve"> </w:delText>
        </w:r>
      </w:del>
      <w:r>
        <w:t xml:space="preserve">tunnisteeksi. Alustavan selvityksen pohjalta </w:t>
      </w:r>
      <w:proofErr w:type="spellStart"/>
      <w:r>
        <w:t>Admissio</w:t>
      </w:r>
      <w:r w:rsidR="00B22E0A">
        <w:t>n</w:t>
      </w:r>
      <w:proofErr w:type="spellEnd"/>
      <w:r w:rsidR="00B22E0A">
        <w:t xml:space="preserve"> ID on </w:t>
      </w:r>
      <w:r w:rsidRPr="008D4007">
        <w:t>tuettu nykyaikaisissa P</w:t>
      </w:r>
      <w:r w:rsidR="000F4F48">
        <w:t>ACS-</w:t>
      </w:r>
      <w:r w:rsidRPr="008D4007">
        <w:t xml:space="preserve"> ja RIS</w:t>
      </w:r>
      <w:r w:rsidR="000F4F48">
        <w:t>-</w:t>
      </w:r>
      <w:r w:rsidRPr="008D4007">
        <w:t>ohjelmistoissa</w:t>
      </w:r>
      <w:ins w:id="426" w:author="Tekijä">
        <w:r w:rsidR="00E54377">
          <w:t>,</w:t>
        </w:r>
      </w:ins>
      <w:r w:rsidRPr="008D4007">
        <w:t xml:space="preserve"> sekä useassa uudessa </w:t>
      </w:r>
      <w:proofErr w:type="spellStart"/>
      <w:r w:rsidRPr="008D4007">
        <w:t>rtg</w:t>
      </w:r>
      <w:proofErr w:type="spellEnd"/>
      <w:r w:rsidRPr="008D4007">
        <w:t xml:space="preserve">-kuvauslaitteessakin. </w:t>
      </w:r>
      <w:r>
        <w:t xml:space="preserve">Kuvien arkistointia </w:t>
      </w:r>
      <w:proofErr w:type="spellStart"/>
      <w:r>
        <w:t>määritel</w:t>
      </w:r>
      <w:ins w:id="427" w:author="Tekijä">
        <w:r w:rsidR="00E54377">
          <w:t>tä</w:t>
        </w:r>
      </w:ins>
      <w:del w:id="428" w:author="Tekijä">
        <w:r w:rsidDel="00E54377">
          <w:delText>le</w:delText>
        </w:r>
      </w:del>
      <w:r>
        <w:t>ssä</w:t>
      </w:r>
      <w:proofErr w:type="spellEnd"/>
      <w:r>
        <w:t xml:space="preserve"> </w:t>
      </w:r>
      <w:del w:id="429" w:author="Tekijä">
        <w:r w:rsidDel="00E54377">
          <w:delText xml:space="preserve">on </w:delText>
        </w:r>
      </w:del>
      <w:r>
        <w:t>mahdollinen toimintamalli</w:t>
      </w:r>
      <w:ins w:id="430" w:author="Tekijä">
        <w:r w:rsidR="00E54377" w:rsidRPr="00E54377">
          <w:t xml:space="preserve"> </w:t>
        </w:r>
        <w:r w:rsidR="00E54377">
          <w:t>on sellainen</w:t>
        </w:r>
      </w:ins>
      <w:r>
        <w:t>, että palveluta</w:t>
      </w:r>
      <w:r w:rsidR="000F4F48">
        <w:t>pa</w:t>
      </w:r>
      <w:r>
        <w:t>htuman tunnus menisi läpi ketjun kuville asti. Tämä mahdollistaisi palvelutapahtuman tunnuksella suoran kuvien haun, mikäli tämä on tarpeen.</w:t>
      </w:r>
      <w:r w:rsidR="00413BDE">
        <w:t xml:space="preserve"> </w:t>
      </w:r>
      <w:ins w:id="431" w:author="Tekijä">
        <w:r w:rsidR="00E54377">
          <w:t>Tällöin</w:t>
        </w:r>
        <w:r w:rsidR="00E54377" w:rsidRPr="00E54377">
          <w:t xml:space="preserve"> </w:t>
        </w:r>
      </w:ins>
      <w:del w:id="432" w:author="Tekijä">
        <w:r w:rsidR="00413BDE" w:rsidDel="00E54377">
          <w:delText xml:space="preserve">Huomioitava </w:delText>
        </w:r>
      </w:del>
      <w:r w:rsidR="00413BDE">
        <w:t xml:space="preserve">on </w:t>
      </w:r>
      <w:del w:id="433" w:author="Tekijä">
        <w:r w:rsidR="00413BDE" w:rsidDel="00E54377">
          <w:delText>tällöin</w:delText>
        </w:r>
      </w:del>
      <w:ins w:id="434" w:author="Tekijä">
        <w:r w:rsidR="00E54377">
          <w:t>huomioitava</w:t>
        </w:r>
      </w:ins>
      <w:r w:rsidR="00413BDE">
        <w:t xml:space="preserve">, että </w:t>
      </w:r>
      <w:r w:rsidR="00413BDE" w:rsidRPr="00413BDE">
        <w:t xml:space="preserve">palvelutapahtuman </w:t>
      </w:r>
      <w:proofErr w:type="spellStart"/>
      <w:r w:rsidR="00413BDE" w:rsidRPr="00413BDE">
        <w:t>oid</w:t>
      </w:r>
      <w:proofErr w:type="spellEnd"/>
      <w:r w:rsidR="00413BDE" w:rsidRPr="00413BDE">
        <w:t xml:space="preserve">-tunnus pitää </w:t>
      </w:r>
      <w:r w:rsidR="00413BDE">
        <w:t xml:space="preserve">kokonaisuudessaan </w:t>
      </w:r>
      <w:r w:rsidR="00413BDE" w:rsidRPr="00413BDE">
        <w:t>mahtua 64 merkkiin (DICOM rajoite</w:t>
      </w:r>
      <w:r w:rsidR="00413BDE">
        <w:t>)</w:t>
      </w:r>
      <w:ins w:id="435" w:author="Tekijä">
        <w:r w:rsidR="00E54377">
          <w:t>.</w:t>
        </w:r>
      </w:ins>
      <w:del w:id="436" w:author="Tekijä">
        <w:r w:rsidR="00F9562E" w:rsidDel="00E54377">
          <w:delText>,</w:delText>
        </w:r>
      </w:del>
      <w:r w:rsidR="00F9562E">
        <w:t xml:space="preserve"> </w:t>
      </w:r>
      <w:proofErr w:type="spellStart"/>
      <w:r w:rsidR="00413BDE" w:rsidRPr="00413BDE">
        <w:t>Kan</w:t>
      </w:r>
      <w:ins w:id="437" w:author="Tekijä">
        <w:r w:rsidR="008D086A">
          <w:t>t</w:t>
        </w:r>
      </w:ins>
      <w:del w:id="438" w:author="Tekijä">
        <w:r w:rsidR="00413BDE" w:rsidRPr="00413BDE" w:rsidDel="008D086A">
          <w:delText>T</w:delText>
        </w:r>
      </w:del>
      <w:r w:rsidR="00413BDE" w:rsidRPr="00413BDE">
        <w:t>a</w:t>
      </w:r>
      <w:r w:rsidR="000F4F48">
        <w:t>:n</w:t>
      </w:r>
      <w:proofErr w:type="spellEnd"/>
      <w:r w:rsidR="00413BDE">
        <w:t xml:space="preserve"> puolesta </w:t>
      </w:r>
      <w:ins w:id="439" w:author="Tekijä">
        <w:r w:rsidR="00E54377">
          <w:t xml:space="preserve">se </w:t>
        </w:r>
      </w:ins>
      <w:r w:rsidR="00413BDE">
        <w:t>voisi olla 128 merkkiä.</w:t>
      </w:r>
    </w:p>
    <w:p w14:paraId="590B35A9" w14:textId="77777777" w:rsidR="008D4007" w:rsidRDefault="008D4007" w:rsidP="007C1FBE"/>
    <w:p w14:paraId="590B35AA" w14:textId="77777777" w:rsidR="003A70BB" w:rsidRDefault="003A70BB" w:rsidP="003A70BB">
      <w:pPr>
        <w:pStyle w:val="Otsikko1"/>
      </w:pPr>
      <w:bookmarkStart w:id="440" w:name="_Toc403323859"/>
      <w:proofErr w:type="spellStart"/>
      <w:r>
        <w:t>Header</w:t>
      </w:r>
      <w:proofErr w:type="spellEnd"/>
      <w:r>
        <w:t xml:space="preserve"> </w:t>
      </w:r>
      <w:r w:rsidR="007473B9">
        <w:t xml:space="preserve">/ </w:t>
      </w:r>
      <w:r>
        <w:t>kuvailutiedot</w:t>
      </w:r>
      <w:bookmarkEnd w:id="440"/>
    </w:p>
    <w:p w14:paraId="590B35AB" w14:textId="1837BF69" w:rsidR="003A70BB" w:rsidRDefault="009F6D81" w:rsidP="003A70BB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Header</w:t>
      </w:r>
      <w:proofErr w:type="spellEnd"/>
      <w:r>
        <w:rPr>
          <w:highlight w:val="white"/>
          <w:lang w:eastAsia="fi-FI"/>
        </w:rPr>
        <w:t xml:space="preserve"> toteutetaan CDA R2 </w:t>
      </w:r>
      <w:proofErr w:type="spellStart"/>
      <w:r>
        <w:rPr>
          <w:highlight w:val="white"/>
          <w:lang w:eastAsia="fi-FI"/>
        </w:rPr>
        <w:t>header</w:t>
      </w:r>
      <w:proofErr w:type="spellEnd"/>
      <w:r>
        <w:rPr>
          <w:highlight w:val="white"/>
          <w:lang w:eastAsia="fi-FI"/>
        </w:rPr>
        <w:t xml:space="preserve"> [3] määrittelyn mukaisesti. Tässä luvussa on annettu </w:t>
      </w:r>
      <w:proofErr w:type="spellStart"/>
      <w:r>
        <w:rPr>
          <w:highlight w:val="white"/>
          <w:lang w:eastAsia="fi-FI"/>
        </w:rPr>
        <w:t>tiettyjä</w:t>
      </w:r>
      <w:proofErr w:type="spellEnd"/>
      <w:r>
        <w:rPr>
          <w:highlight w:val="white"/>
          <w:lang w:eastAsia="fi-FI"/>
        </w:rPr>
        <w:t xml:space="preserve"> kuvantamisen asiakirjoihin liittyviä tarkennuksia.</w:t>
      </w:r>
    </w:p>
    <w:p w14:paraId="590B35AC" w14:textId="77777777" w:rsidR="009F6D81" w:rsidRDefault="009F6D81" w:rsidP="003A70BB">
      <w:pPr>
        <w:rPr>
          <w:highlight w:val="white"/>
          <w:lang w:eastAsia="fi-FI"/>
        </w:rPr>
      </w:pPr>
    </w:p>
    <w:p w14:paraId="590B35AD" w14:textId="77777777" w:rsidR="00C0355E" w:rsidRDefault="00C0355E" w:rsidP="00C0355E">
      <w:pPr>
        <w:pStyle w:val="Otsikko2"/>
        <w:rPr>
          <w:highlight w:val="white"/>
          <w:lang w:eastAsia="fi-FI"/>
        </w:rPr>
      </w:pPr>
      <w:bookmarkStart w:id="441" w:name="_Toc403323860"/>
      <w:proofErr w:type="spellStart"/>
      <w:r>
        <w:rPr>
          <w:highlight w:val="white"/>
          <w:lang w:eastAsia="fi-FI"/>
        </w:rPr>
        <w:t>Merkintä</w:t>
      </w:r>
      <w:proofErr w:type="spellEnd"/>
      <w:r>
        <w:rPr>
          <w:highlight w:val="white"/>
          <w:lang w:eastAsia="fi-FI"/>
        </w:rPr>
        <w:t xml:space="preserve"> </w:t>
      </w:r>
      <w:proofErr w:type="gramStart"/>
      <w:r>
        <w:rPr>
          <w:highlight w:val="white"/>
          <w:lang w:eastAsia="fi-FI"/>
        </w:rPr>
        <w:t>ja</w:t>
      </w:r>
      <w:proofErr w:type="gram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asiakirjat</w:t>
      </w:r>
      <w:bookmarkEnd w:id="441"/>
      <w:proofErr w:type="spellEnd"/>
    </w:p>
    <w:p w14:paraId="590B35AE" w14:textId="5FD6DBAB" w:rsidR="00C77E41" w:rsidRDefault="00C77E41" w:rsidP="003A7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Kuvantamisen merkintöjen osalta noudatetaan Kertomus ja lomakkeet </w:t>
      </w:r>
      <w:r w:rsidR="000F4F48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 xml:space="preserve">oppaan periaatteita [2]. Merkinnän rakenteessa alussa kerrotaan mihin näkymään merkintä kuuluu. </w:t>
      </w:r>
      <w:r w:rsidR="00EC18FF">
        <w:rPr>
          <w:highlight w:val="white"/>
          <w:lang w:eastAsia="fi-FI"/>
        </w:rPr>
        <w:t>Sen jälkeen yksilöidään merkintään liittyvien ammattilaisten tiedot. Kolmantena hoitoprosessin vaihe</w:t>
      </w:r>
      <w:ins w:id="442" w:author="Tekijä">
        <w:r w:rsidR="00E54377">
          <w:rPr>
            <w:highlight w:val="white"/>
            <w:lang w:eastAsia="fi-FI"/>
          </w:rPr>
          <w:t>en</w:t>
        </w:r>
      </w:ins>
      <w:r w:rsidR="00EC18FF">
        <w:rPr>
          <w:highlight w:val="white"/>
          <w:lang w:eastAsia="fi-FI"/>
        </w:rPr>
        <w:t xml:space="preserve"> alle kirjataan varsinaiset merkinnän tiedot rakenteisessa ja näyttömuodossa. </w:t>
      </w:r>
    </w:p>
    <w:p w14:paraId="590B35AF" w14:textId="77777777" w:rsidR="00C77E41" w:rsidRDefault="00C77E41" w:rsidP="003A70BB">
      <w:pPr>
        <w:rPr>
          <w:highlight w:val="white"/>
          <w:lang w:eastAsia="fi-FI"/>
        </w:rPr>
      </w:pPr>
    </w:p>
    <w:p w14:paraId="590B35B0" w14:textId="77777777" w:rsidR="00C932D4" w:rsidRDefault="000F034E" w:rsidP="00C77E41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90B3847" wp14:editId="590B3848">
            <wp:extent cx="1955800" cy="2751455"/>
            <wp:effectExtent l="19050" t="0" r="635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5B1" w14:textId="77777777" w:rsidR="00C932D4" w:rsidRDefault="00C77E41" w:rsidP="00C77E41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</w:t>
      </w:r>
      <w:r w:rsidR="00EC18FF">
        <w:rPr>
          <w:highlight w:val="white"/>
          <w:lang w:eastAsia="fi-FI"/>
        </w:rPr>
        <w:t xml:space="preserve"> </w:t>
      </w:r>
      <w:proofErr w:type="gramStart"/>
      <w:r w:rsidR="00EC18FF">
        <w:rPr>
          <w:highlight w:val="white"/>
          <w:lang w:eastAsia="fi-FI"/>
        </w:rPr>
        <w:t xml:space="preserve">1: </w:t>
      </w:r>
      <w:r>
        <w:rPr>
          <w:highlight w:val="white"/>
          <w:lang w:eastAsia="fi-FI"/>
        </w:rPr>
        <w:t xml:space="preserve"> </w:t>
      </w:r>
      <w:r w:rsidR="00EC18FF">
        <w:rPr>
          <w:highlight w:val="white"/>
          <w:lang w:eastAsia="fi-FI"/>
        </w:rPr>
        <w:t>M</w:t>
      </w:r>
      <w:r>
        <w:rPr>
          <w:highlight w:val="white"/>
          <w:lang w:eastAsia="fi-FI"/>
        </w:rPr>
        <w:t>erkinnän</w:t>
      </w:r>
      <w:proofErr w:type="gramEnd"/>
      <w:r>
        <w:rPr>
          <w:highlight w:val="white"/>
          <w:lang w:eastAsia="fi-FI"/>
        </w:rPr>
        <w:t xml:space="preserve"> raken</w:t>
      </w:r>
      <w:r w:rsidR="00EC18FF">
        <w:rPr>
          <w:highlight w:val="white"/>
          <w:lang w:eastAsia="fi-FI"/>
        </w:rPr>
        <w:t>ne</w:t>
      </w:r>
    </w:p>
    <w:p w14:paraId="590B35B2" w14:textId="77777777" w:rsidR="00C77E41" w:rsidRDefault="00C77E41" w:rsidP="003A70BB">
      <w:pPr>
        <w:rPr>
          <w:highlight w:val="white"/>
          <w:lang w:eastAsia="fi-FI"/>
        </w:rPr>
      </w:pPr>
    </w:p>
    <w:p w14:paraId="590B35B3" w14:textId="4EB4002B" w:rsidR="00EC18FF" w:rsidDel="00162BC2" w:rsidRDefault="006571DA" w:rsidP="00162BC2">
      <w:pPr>
        <w:rPr>
          <w:del w:id="443" w:author="Tekijä"/>
          <w:highlight w:val="white"/>
          <w:lang w:eastAsia="fi-FI"/>
        </w:rPr>
      </w:pPr>
      <w:del w:id="444" w:author="Tekijä">
        <w:r w:rsidDel="00E54377">
          <w:rPr>
            <w:highlight w:val="white"/>
            <w:lang w:eastAsia="fi-FI"/>
          </w:rPr>
          <w:delText>Periaatteissa</w:delText>
        </w:r>
        <w:r w:rsidR="00EC18FF" w:rsidDel="00E54377">
          <w:rPr>
            <w:highlight w:val="white"/>
            <w:lang w:eastAsia="fi-FI"/>
          </w:rPr>
          <w:delText xml:space="preserve"> m</w:delText>
        </w:r>
      </w:del>
      <w:ins w:id="445" w:author="Tekijä">
        <w:r w:rsidR="00E54377">
          <w:rPr>
            <w:highlight w:val="white"/>
            <w:lang w:eastAsia="fi-FI"/>
          </w:rPr>
          <w:t>M</w:t>
        </w:r>
      </w:ins>
      <w:r w:rsidR="00EC18FF">
        <w:rPr>
          <w:highlight w:val="white"/>
          <w:lang w:eastAsia="fi-FI"/>
        </w:rPr>
        <w:t xml:space="preserve">erkintöjen koostamisessa asiakirjoiksi </w:t>
      </w:r>
      <w:r>
        <w:rPr>
          <w:highlight w:val="white"/>
          <w:lang w:eastAsia="fi-FI"/>
        </w:rPr>
        <w:t xml:space="preserve">noudatetaan </w:t>
      </w:r>
      <w:proofErr w:type="spellStart"/>
      <w:r>
        <w:rPr>
          <w:highlight w:val="white"/>
          <w:lang w:eastAsia="fi-FI"/>
        </w:rPr>
        <w:t>olemassaolevaa</w:t>
      </w:r>
      <w:proofErr w:type="spellEnd"/>
      <w:r>
        <w:rPr>
          <w:highlight w:val="white"/>
          <w:lang w:eastAsia="fi-FI"/>
        </w:rPr>
        <w:t xml:space="preserve"> ohjeistusta</w:t>
      </w:r>
      <w:r w:rsidR="00EC18FF">
        <w:rPr>
          <w:highlight w:val="white"/>
          <w:lang w:eastAsia="fi-FI"/>
        </w:rPr>
        <w:t xml:space="preserve">. </w:t>
      </w:r>
      <w:r w:rsidR="00400960">
        <w:rPr>
          <w:highlight w:val="white"/>
          <w:lang w:eastAsia="fi-FI"/>
        </w:rPr>
        <w:t xml:space="preserve"> </w:t>
      </w:r>
      <w:del w:id="446" w:author="Tekijä">
        <w:r w:rsidR="00840068" w:rsidDel="008D086A">
          <w:rPr>
            <w:lang w:eastAsia="fi-FI"/>
          </w:rPr>
          <w:delText>Kelan</w:delText>
        </w:r>
        <w:r w:rsidR="00400960" w:rsidDel="008D086A">
          <w:rPr>
            <w:lang w:eastAsia="fi-FI"/>
          </w:rPr>
          <w:delText xml:space="preserve"> </w:delText>
        </w:r>
      </w:del>
      <w:ins w:id="447" w:author="Tekijä">
        <w:r w:rsidR="008D086A">
          <w:rPr>
            <w:lang w:eastAsia="fi-FI"/>
          </w:rPr>
          <w:t xml:space="preserve">Kanta </w:t>
        </w:r>
      </w:ins>
      <w:r w:rsidR="00400960">
        <w:rPr>
          <w:lang w:eastAsia="fi-FI"/>
        </w:rPr>
        <w:t xml:space="preserve">määrittelyssä </w:t>
      </w:r>
      <w:ins w:id="448" w:author="Tekijä">
        <w:r w:rsidR="00E54377">
          <w:rPr>
            <w:lang w:eastAsia="fi-FI"/>
          </w:rPr>
          <w:t>”</w:t>
        </w:r>
      </w:ins>
      <w:proofErr w:type="spellStart"/>
      <w:del w:id="449" w:author="Tekijä">
        <w:r w:rsidR="00400960" w:rsidDel="00E54377">
          <w:rPr>
            <w:lang w:eastAsia="fi-FI"/>
          </w:rPr>
          <w:delText>’</w:delText>
        </w:r>
      </w:del>
      <w:r w:rsidR="00400960" w:rsidRPr="00400960">
        <w:rPr>
          <w:lang w:eastAsia="fi-FI"/>
        </w:rPr>
        <w:t>eArkisto</w:t>
      </w:r>
      <w:proofErr w:type="spellEnd"/>
      <w:r w:rsidR="00840068">
        <w:rPr>
          <w:lang w:eastAsia="fi-FI"/>
        </w:rPr>
        <w:t xml:space="preserve"> – Potilastietojärjestelmien</w:t>
      </w:r>
      <w:r w:rsidR="00BA5AE4">
        <w:rPr>
          <w:lang w:eastAsia="fi-FI"/>
        </w:rPr>
        <w:t xml:space="preserve"> </w:t>
      </w:r>
      <w:r w:rsidR="00400960" w:rsidRPr="00400960">
        <w:rPr>
          <w:lang w:eastAsia="fi-FI"/>
        </w:rPr>
        <w:t>käyttötapaukset</w:t>
      </w:r>
      <w:ins w:id="450" w:author="Tekijä">
        <w:r w:rsidR="00E54377">
          <w:rPr>
            <w:lang w:eastAsia="fi-FI"/>
          </w:rPr>
          <w:t>”</w:t>
        </w:r>
      </w:ins>
      <w:del w:id="451" w:author="Tekijä">
        <w:r w:rsidR="00400960" w:rsidDel="00E54377">
          <w:rPr>
            <w:lang w:eastAsia="fi-FI"/>
          </w:rPr>
          <w:delText>’</w:delText>
        </w:r>
      </w:del>
      <w:r w:rsidR="00400960" w:rsidRPr="00400960">
        <w:rPr>
          <w:lang w:eastAsia="fi-FI"/>
        </w:rPr>
        <w:t xml:space="preserve"> luvussa </w:t>
      </w:r>
      <w:r w:rsidR="00BA5AE4">
        <w:rPr>
          <w:lang w:eastAsia="fi-FI"/>
        </w:rPr>
        <w:t>3.</w:t>
      </w:r>
      <w:r w:rsidR="00400960" w:rsidRPr="00400960">
        <w:rPr>
          <w:lang w:eastAsia="fi-FI"/>
        </w:rPr>
        <w:t xml:space="preserve">5. Muodosta kertomusasiakirja </w:t>
      </w:r>
      <w:r w:rsidR="00BA5AE4">
        <w:rPr>
          <w:lang w:eastAsia="fi-FI"/>
        </w:rPr>
        <w:t>-</w:t>
      </w:r>
      <w:r w:rsidR="00400960">
        <w:rPr>
          <w:lang w:eastAsia="fi-FI"/>
        </w:rPr>
        <w:t>kohdassa on kuvattu säännöstö merkintöjen koostamiseksi asiakirjoiksi [11]</w:t>
      </w:r>
      <w:del w:id="452" w:author="Tekijä">
        <w:r w:rsidR="00400960" w:rsidDel="008D086A">
          <w:rPr>
            <w:lang w:eastAsia="fi-FI"/>
          </w:rPr>
          <w:delText xml:space="preserve">, minkä pohjalta </w:delText>
        </w:r>
        <w:r w:rsidR="00EC18FF" w:rsidDel="008D086A">
          <w:rPr>
            <w:highlight w:val="white"/>
            <w:lang w:eastAsia="fi-FI"/>
          </w:rPr>
          <w:delText>tässä määrittelyssä on seuraava rakenne:</w:delText>
        </w:r>
      </w:del>
      <w:ins w:id="453" w:author="Tekijä">
        <w:r w:rsidR="008D086A">
          <w:rPr>
            <w:lang w:eastAsia="fi-FI"/>
          </w:rPr>
          <w:t>. Kuvantamisen merkinnät koostetaan asiakirjoiksi tämän yleisohjeistuksen mukaisesti</w:t>
        </w:r>
        <w:r w:rsidR="00FB6280">
          <w:rPr>
            <w:lang w:eastAsia="fi-FI"/>
          </w:rPr>
          <w:t xml:space="preserve"> ja merkintöjen arkistointivelvoitteen hoitamisesta </w:t>
        </w:r>
        <w:r w:rsidR="00E54377">
          <w:rPr>
            <w:lang w:eastAsia="fi-FI"/>
          </w:rPr>
          <w:t xml:space="preserve">voidaan sopia </w:t>
        </w:r>
        <w:r w:rsidR="00FB6280">
          <w:rPr>
            <w:lang w:eastAsia="fi-FI"/>
          </w:rPr>
          <w:t xml:space="preserve">HIS/RIS/lausunnon tuottaneen järjestelmän </w:t>
        </w:r>
        <w:del w:id="454" w:author="Tekijä">
          <w:r w:rsidR="00FB6280" w:rsidDel="00E54377">
            <w:rPr>
              <w:lang w:eastAsia="fi-FI"/>
            </w:rPr>
            <w:delText xml:space="preserve">voidaan sopia </w:delText>
          </w:r>
        </w:del>
        <w:r w:rsidR="00FB6280">
          <w:rPr>
            <w:lang w:eastAsia="fi-FI"/>
          </w:rPr>
          <w:t xml:space="preserve">toimijoiden kesken. Muita kuvantamisen kokonaisuudessa huomioitavia </w:t>
        </w:r>
        <w:r w:rsidR="00E54377">
          <w:rPr>
            <w:lang w:eastAsia="fi-FI"/>
          </w:rPr>
          <w:t xml:space="preserve">asioita </w:t>
        </w:r>
        <w:r w:rsidR="00FB6280">
          <w:rPr>
            <w:lang w:eastAsia="fi-FI"/>
          </w:rPr>
          <w:t xml:space="preserve">ovat erillisjärjestelmiin ja ostopalveluihin liittyvät määrittelyt. </w:t>
        </w:r>
      </w:ins>
    </w:p>
    <w:p w14:paraId="590B35B4" w14:textId="2DF226D0" w:rsidR="00EC18FF" w:rsidDel="00162BC2" w:rsidRDefault="00EC18FF" w:rsidP="00162BC2">
      <w:pPr>
        <w:rPr>
          <w:del w:id="455" w:author="Tekijä"/>
          <w:highlight w:val="white"/>
          <w:lang w:eastAsia="fi-FI"/>
        </w:rPr>
      </w:pPr>
      <w:del w:id="456" w:author="Tekijä">
        <w:r w:rsidDel="00FB6280">
          <w:rPr>
            <w:highlight w:val="white"/>
            <w:lang w:eastAsia="fi-FI"/>
          </w:rPr>
          <w:delText xml:space="preserve">kuvantamisen lähetteestä tehdään erillinen merkintä omaan asiakirjaansa HIS </w:delText>
        </w:r>
        <w:r w:rsidDel="00162BC2">
          <w:rPr>
            <w:highlight w:val="white"/>
            <w:lang w:eastAsia="fi-FI"/>
          </w:rPr>
          <w:delText xml:space="preserve">(hospital information system) tuottamana. </w:delText>
        </w:r>
        <w:r w:rsidR="006571DA" w:rsidDel="00162BC2">
          <w:rPr>
            <w:highlight w:val="white"/>
            <w:lang w:eastAsia="fi-FI"/>
          </w:rPr>
          <w:delText xml:space="preserve">Tämä </w:delText>
        </w:r>
        <w:r w:rsidR="006571DA" w:rsidDel="00FB6280">
          <w:rPr>
            <w:highlight w:val="white"/>
            <w:lang w:eastAsia="fi-FI"/>
          </w:rPr>
          <w:delText xml:space="preserve">ei ole pakollista vaan </w:delText>
        </w:r>
        <w:r w:rsidR="006571DA" w:rsidDel="00162BC2">
          <w:rPr>
            <w:highlight w:val="white"/>
            <w:lang w:eastAsia="fi-FI"/>
          </w:rPr>
          <w:delText>on sopimuskysymys toimijoiden välillä</w:delText>
        </w:r>
        <w:r w:rsidR="006571DA" w:rsidDel="00FB6280">
          <w:rPr>
            <w:highlight w:val="white"/>
            <w:lang w:eastAsia="fi-FI"/>
          </w:rPr>
          <w:delText xml:space="preserve">, lähetteen tiedot voidaan esittää myös kuvantamisen tutkimusasiakirjassa pyynnön alla. </w:delText>
        </w:r>
        <w:r w:rsidR="00CB3FEE" w:rsidDel="00FB6280">
          <w:rPr>
            <w:highlight w:val="white"/>
            <w:lang w:eastAsia="fi-FI"/>
          </w:rPr>
          <w:delText>Tä</w:delText>
        </w:r>
        <w:r w:rsidR="00C563BC" w:rsidDel="00FB6280">
          <w:rPr>
            <w:highlight w:val="white"/>
            <w:lang w:eastAsia="fi-FI"/>
          </w:rPr>
          <w:delText>ss</w:delText>
        </w:r>
        <w:r w:rsidR="00CB3FEE" w:rsidDel="00FB6280">
          <w:rPr>
            <w:highlight w:val="white"/>
            <w:lang w:eastAsia="fi-FI"/>
          </w:rPr>
          <w:delText xml:space="preserve">ä </w:delText>
        </w:r>
        <w:r w:rsidR="00C563BC" w:rsidDel="00FB6280">
          <w:rPr>
            <w:highlight w:val="white"/>
            <w:lang w:eastAsia="fi-FI"/>
          </w:rPr>
          <w:delText>on mahdollista myös hyödyntää</w:delText>
        </w:r>
        <w:r w:rsidR="00CB3FEE" w:rsidDel="00FB6280">
          <w:rPr>
            <w:highlight w:val="white"/>
            <w:lang w:eastAsia="fi-FI"/>
          </w:rPr>
          <w:delText xml:space="preserve"> KanTa-palvelujen lähete-hoitopalauteliiken</w:delText>
        </w:r>
        <w:r w:rsidR="00C563BC" w:rsidDel="00FB6280">
          <w:rPr>
            <w:highlight w:val="white"/>
            <w:lang w:eastAsia="fi-FI"/>
          </w:rPr>
          <w:delText>nettä</w:delText>
        </w:r>
        <w:r w:rsidR="00CB3FEE" w:rsidDel="00FB6280">
          <w:rPr>
            <w:highlight w:val="white"/>
            <w:lang w:eastAsia="fi-FI"/>
          </w:rPr>
          <w:delText xml:space="preserve"> kuvantamisen tietojen osalta,</w:delText>
        </w:r>
        <w:r w:rsidR="00C03AB8" w:rsidRPr="00C03AB8" w:rsidDel="00FB6280">
          <w:delText xml:space="preserve"> </w:delText>
        </w:r>
        <w:r w:rsidR="00C03AB8" w:rsidRPr="00C03AB8" w:rsidDel="00FB6280">
          <w:rPr>
            <w:lang w:eastAsia="fi-FI"/>
          </w:rPr>
          <w:delText xml:space="preserve">KanTa – Lähetteen ja palautteen CDA R2 -rakenne </w:delText>
        </w:r>
        <w:r w:rsidR="00C03AB8" w:rsidDel="00FB6280">
          <w:rPr>
            <w:lang w:eastAsia="fi-FI"/>
          </w:rPr>
          <w:delText xml:space="preserve">(3.8.2010 </w:delText>
        </w:r>
        <w:r w:rsidR="00C03AB8" w:rsidRPr="00C03AB8" w:rsidDel="00FB6280">
          <w:rPr>
            <w:lang w:eastAsia="fi-FI"/>
          </w:rPr>
          <w:delText>v5.03</w:delText>
        </w:r>
        <w:r w:rsidR="00C03AB8" w:rsidDel="00FB6280">
          <w:rPr>
            <w:lang w:eastAsia="fi-FI"/>
          </w:rPr>
          <w:delText>) määrittely</w:delText>
        </w:r>
        <w:r w:rsidR="00CB3FEE" w:rsidDel="00FB6280">
          <w:rPr>
            <w:highlight w:val="white"/>
            <w:lang w:eastAsia="fi-FI"/>
          </w:rPr>
          <w:delText>.</w:delText>
        </w:r>
      </w:del>
    </w:p>
    <w:p w14:paraId="590B35B5" w14:textId="50432622" w:rsidR="00EC18FF" w:rsidDel="00FB6280" w:rsidRDefault="00CB3FEE" w:rsidP="00162BC2">
      <w:pPr>
        <w:rPr>
          <w:del w:id="457" w:author="Tekijä"/>
          <w:highlight w:val="white"/>
          <w:lang w:eastAsia="fi-FI"/>
        </w:rPr>
      </w:pPr>
      <w:del w:id="458" w:author="Tekijä">
        <w:r w:rsidDel="00162BC2">
          <w:rPr>
            <w:highlight w:val="white"/>
            <w:lang w:eastAsia="fi-FI"/>
          </w:rPr>
          <w:delText xml:space="preserve">RIS (Radiology information system) </w:delText>
        </w:r>
        <w:r w:rsidR="000F4F48" w:rsidDel="00FB6280">
          <w:rPr>
            <w:highlight w:val="white"/>
            <w:lang w:eastAsia="fi-FI"/>
          </w:rPr>
          <w:delText xml:space="preserve">koostamana </w:delText>
        </w:r>
        <w:r w:rsidDel="00FB6280">
          <w:rPr>
            <w:highlight w:val="white"/>
            <w:lang w:eastAsia="fi-FI"/>
          </w:rPr>
          <w:delText>kuvantamisen tutkimusasiakirja sisältäisi kolmen merkinnän tiedot</w:delText>
        </w:r>
        <w:r w:rsidR="00D21CE4" w:rsidDel="00FB6280">
          <w:rPr>
            <w:highlight w:val="white"/>
            <w:lang w:eastAsia="fi-FI"/>
          </w:rPr>
          <w:delText xml:space="preserve"> samaan asiakirjaan. RIS lähtökohtaisesti lähettäisi nämä tiedot </w:delText>
        </w:r>
        <w:r w:rsidR="00B51087" w:rsidDel="00FB6280">
          <w:rPr>
            <w:highlight w:val="white"/>
            <w:lang w:eastAsia="fi-FI"/>
          </w:rPr>
          <w:delText>suoraan</w:delText>
        </w:r>
        <w:r w:rsidR="00D21CE4" w:rsidDel="00FB6280">
          <w:rPr>
            <w:highlight w:val="white"/>
            <w:lang w:eastAsia="fi-FI"/>
          </w:rPr>
          <w:delText xml:space="preserve"> KanTa:an tilaavan </w:delText>
        </w:r>
        <w:r w:rsidR="00B51087" w:rsidDel="00FB6280">
          <w:rPr>
            <w:highlight w:val="white"/>
            <w:lang w:eastAsia="fi-FI"/>
          </w:rPr>
          <w:delText>organisaation</w:delText>
        </w:r>
        <w:r w:rsidR="00D21CE4" w:rsidDel="00FB6280">
          <w:rPr>
            <w:highlight w:val="white"/>
            <w:lang w:eastAsia="fi-FI"/>
          </w:rPr>
          <w:delText xml:space="preserve"> nimiin tai toimittaa tiedot HIS:n ja sieltä KanTa</w:delText>
        </w:r>
        <w:r w:rsidR="00C563BC" w:rsidDel="00FB6280">
          <w:rPr>
            <w:highlight w:val="white"/>
            <w:lang w:eastAsia="fi-FI"/>
          </w:rPr>
          <w:delText>:</w:delText>
        </w:r>
        <w:r w:rsidR="00D21CE4" w:rsidDel="00FB6280">
          <w:rPr>
            <w:highlight w:val="white"/>
            <w:lang w:eastAsia="fi-FI"/>
          </w:rPr>
          <w:delText>an</w:delText>
        </w:r>
        <w:r w:rsidR="00F72236" w:rsidDel="00FB6280">
          <w:rPr>
            <w:highlight w:val="white"/>
            <w:lang w:eastAsia="fi-FI"/>
          </w:rPr>
          <w:delText xml:space="preserve">. Tiedot koostetaan tässä samaan asiakirjaan hyödyntämisen helpottamiseksi, koska ovat saman potilaan samaan palvelutapahtumaan liittyviä kuvantamisen tietoja, jotka on kirjattu samaan järjestelmään. </w:delText>
        </w:r>
        <w:r w:rsidR="00CB5B94" w:rsidDel="00FB6280">
          <w:delText>Perustapaus on luoda kuvantamisen tutkimusasiakirja sen jälkeen, kun tutkimukset ovat valmistuneet. Asiakirjaa päivitetään, jos</w:delText>
        </w:r>
        <w:r w:rsidR="00C563BC" w:rsidDel="00FB6280">
          <w:delText>/kun</w:delText>
        </w:r>
        <w:r w:rsidR="00CB5B94" w:rsidDel="00FB6280">
          <w:delText xml:space="preserve"> tutkimuksesta tehdään lausunto.</w:delText>
        </w:r>
      </w:del>
    </w:p>
    <w:p w14:paraId="590B35B6" w14:textId="4501BCB8" w:rsidR="00CB3FEE" w:rsidDel="00FB6280" w:rsidRDefault="00CB3FEE" w:rsidP="00162BC2">
      <w:pPr>
        <w:rPr>
          <w:del w:id="459" w:author="Tekijä"/>
          <w:highlight w:val="white"/>
          <w:lang w:eastAsia="fi-FI"/>
        </w:rPr>
      </w:pPr>
      <w:del w:id="460" w:author="Tekijä">
        <w:r w:rsidDel="00FB6280">
          <w:rPr>
            <w:highlight w:val="white"/>
            <w:lang w:eastAsia="fi-FI"/>
          </w:rPr>
          <w:delText>pyyntö</w:delText>
        </w:r>
      </w:del>
    </w:p>
    <w:p w14:paraId="590B35B7" w14:textId="6EB1B29C" w:rsidR="00CB3FEE" w:rsidDel="00FB6280" w:rsidRDefault="00CB3FEE" w:rsidP="00162BC2">
      <w:pPr>
        <w:rPr>
          <w:del w:id="461" w:author="Tekijä"/>
          <w:highlight w:val="white"/>
          <w:lang w:eastAsia="fi-FI"/>
        </w:rPr>
      </w:pPr>
      <w:del w:id="462" w:author="Tekijä">
        <w:r w:rsidDel="00FB6280">
          <w:rPr>
            <w:highlight w:val="white"/>
            <w:lang w:eastAsia="fi-FI"/>
          </w:rPr>
          <w:delText>tehdyt tutkimukset</w:delText>
        </w:r>
      </w:del>
    </w:p>
    <w:p w14:paraId="590B35B8" w14:textId="3B1ACFC7" w:rsidR="00CB3FEE" w:rsidDel="00162BC2" w:rsidRDefault="00CB3FEE" w:rsidP="00162BC2">
      <w:pPr>
        <w:rPr>
          <w:del w:id="463" w:author="Tekijä"/>
          <w:highlight w:val="white"/>
          <w:lang w:eastAsia="fi-FI"/>
        </w:rPr>
      </w:pPr>
      <w:del w:id="464" w:author="Tekijä">
        <w:r w:rsidDel="00FB6280">
          <w:rPr>
            <w:highlight w:val="white"/>
            <w:lang w:eastAsia="fi-FI"/>
          </w:rPr>
          <w:delText>lausunto</w:delText>
        </w:r>
        <w:r w:rsidR="00D21CE4" w:rsidDel="00FB6280">
          <w:rPr>
            <w:highlight w:val="white"/>
            <w:lang w:eastAsia="fi-FI"/>
          </w:rPr>
          <w:delText xml:space="preserve"> ja lisälausunnot</w:delText>
        </w:r>
      </w:del>
    </w:p>
    <w:p w14:paraId="590B35B9" w14:textId="4266BD32" w:rsidR="00D21CE4" w:rsidRDefault="00B51087" w:rsidP="00162BC2">
      <w:pPr>
        <w:rPr>
          <w:highlight w:val="white"/>
          <w:lang w:eastAsia="fi-FI"/>
        </w:rPr>
      </w:pPr>
      <w:del w:id="465" w:author="Tekijä">
        <w:r w:rsidDel="00162BC2">
          <w:rPr>
            <w:highlight w:val="white"/>
            <w:lang w:eastAsia="fi-FI"/>
          </w:rPr>
          <w:delText xml:space="preserve">Mikäli kuvat on lausuttu konsultaationa erillisessä järjestelmässä, niin lausunnosta tuotetaan oma asiakirja. </w:delText>
        </w:r>
        <w:r w:rsidR="00F72236" w:rsidDel="00162BC2">
          <w:rPr>
            <w:highlight w:val="white"/>
            <w:lang w:eastAsia="fi-FI"/>
          </w:rPr>
          <w:delText xml:space="preserve">Mikäli lausuntojärjestelmästä on KanTa-yhteys olemassa, se voidaan siirtää suoraan </w:delText>
        </w:r>
        <w:r w:rsidDel="00162BC2">
          <w:rPr>
            <w:highlight w:val="white"/>
            <w:lang w:eastAsia="fi-FI"/>
          </w:rPr>
          <w:delText>tilaajaan</w:delText>
        </w:r>
        <w:r w:rsidR="00F72236" w:rsidDel="00162BC2">
          <w:rPr>
            <w:highlight w:val="white"/>
            <w:lang w:eastAsia="fi-FI"/>
          </w:rPr>
          <w:delText xml:space="preserve"> nimiin KanTa:an.</w:delText>
        </w:r>
        <w:r w:rsidR="00D21CE4" w:rsidDel="00162BC2">
          <w:rPr>
            <w:highlight w:val="white"/>
            <w:lang w:eastAsia="fi-FI"/>
          </w:rPr>
          <w:delText xml:space="preserve"> </w:delText>
        </w:r>
        <w:r w:rsidR="00F72236" w:rsidDel="00162BC2">
          <w:rPr>
            <w:highlight w:val="white"/>
            <w:lang w:eastAsia="fi-FI"/>
          </w:rPr>
          <w:delText xml:space="preserve">Arkistointi menee tässä tapauksessa </w:delText>
        </w:r>
        <w:r w:rsidR="00C03AB8" w:rsidRPr="00C03AB8" w:rsidDel="00162BC2">
          <w:rPr>
            <w:lang w:eastAsia="fi-FI"/>
          </w:rPr>
          <w:delText xml:space="preserve">KanTa – Ostopalvelut </w:delText>
        </w:r>
        <w:r w:rsidR="00C03AB8" w:rsidDel="00162BC2">
          <w:rPr>
            <w:lang w:eastAsia="fi-FI"/>
          </w:rPr>
          <w:delText xml:space="preserve">(8.12.2009 </w:delText>
        </w:r>
        <w:r w:rsidR="00C03AB8" w:rsidRPr="00C03AB8" w:rsidDel="00162BC2">
          <w:rPr>
            <w:lang w:eastAsia="fi-FI"/>
          </w:rPr>
          <w:delText>v0.9</w:delText>
        </w:r>
        <w:r w:rsidR="00C03AB8" w:rsidDel="00162BC2">
          <w:rPr>
            <w:lang w:eastAsia="fi-FI"/>
          </w:rPr>
          <w:delText xml:space="preserve">) </w:delText>
        </w:r>
        <w:r w:rsidR="00C03AB8" w:rsidDel="00162BC2">
          <w:rPr>
            <w:highlight w:val="white"/>
            <w:lang w:eastAsia="fi-FI"/>
          </w:rPr>
          <w:delText>-</w:delText>
        </w:r>
        <w:r w:rsidR="00F72236" w:rsidDel="00162BC2">
          <w:rPr>
            <w:highlight w:val="white"/>
            <w:lang w:eastAsia="fi-FI"/>
          </w:rPr>
          <w:delText xml:space="preserve">määrittelyjen mukaisesti. Mikäli </w:delText>
        </w:r>
        <w:r w:rsidR="00D21CE4" w:rsidDel="00162BC2">
          <w:rPr>
            <w:highlight w:val="white"/>
            <w:lang w:eastAsia="fi-FI"/>
          </w:rPr>
          <w:delText xml:space="preserve">lausunto toimitetaan </w:delText>
        </w:r>
        <w:r w:rsidR="00F72236" w:rsidDel="00162BC2">
          <w:rPr>
            <w:highlight w:val="white"/>
            <w:lang w:eastAsia="fi-FI"/>
          </w:rPr>
          <w:delText xml:space="preserve">ensin </w:delText>
        </w:r>
        <w:r w:rsidR="00D21CE4" w:rsidDel="00162BC2">
          <w:rPr>
            <w:highlight w:val="white"/>
            <w:lang w:eastAsia="fi-FI"/>
          </w:rPr>
          <w:delText>tilaavan organisaation järjestelmiin, KanTa</w:delText>
        </w:r>
        <w:r w:rsidR="000F4F48" w:rsidDel="00162BC2">
          <w:rPr>
            <w:highlight w:val="white"/>
            <w:lang w:eastAsia="fi-FI"/>
          </w:rPr>
          <w:delText>-</w:delText>
        </w:r>
        <w:r w:rsidR="00D21CE4" w:rsidDel="00162BC2">
          <w:rPr>
            <w:highlight w:val="white"/>
            <w:lang w:eastAsia="fi-FI"/>
          </w:rPr>
          <w:delText>arkistointi hoidetaan samaan tapaan kuin itse tuotetun lausunnon osalta</w:delText>
        </w:r>
        <w:r w:rsidR="00F72236" w:rsidDel="00162BC2">
          <w:rPr>
            <w:highlight w:val="white"/>
            <w:lang w:eastAsia="fi-FI"/>
          </w:rPr>
          <w:delText>.</w:delText>
        </w:r>
      </w:del>
    </w:p>
    <w:p w14:paraId="590B35BA" w14:textId="77777777" w:rsidR="00CB5B94" w:rsidRDefault="00CB5B94" w:rsidP="00CB5B94"/>
    <w:p w14:paraId="590B35BB" w14:textId="731ED2EA" w:rsidR="00C34995" w:rsidRDefault="00C34995" w:rsidP="00C34995">
      <w:pPr>
        <w:pStyle w:val="Otsikko2"/>
        <w:rPr>
          <w:highlight w:val="white"/>
          <w:lang w:eastAsia="fi-FI"/>
        </w:rPr>
      </w:pPr>
      <w:bookmarkStart w:id="466" w:name="_Toc403323861"/>
      <w:proofErr w:type="spellStart"/>
      <w:r>
        <w:rPr>
          <w:highlight w:val="white"/>
          <w:lang w:eastAsia="fi-FI"/>
        </w:rPr>
        <w:t>Amma</w:t>
      </w:r>
      <w:r w:rsidR="00E42EC4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tilaisen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tunniste</w:t>
      </w:r>
      <w:proofErr w:type="spellEnd"/>
      <w:ins w:id="467" w:author="Tekijä">
        <w:r w:rsidR="00427FAD">
          <w:rPr>
            <w:highlight w:val="white"/>
            <w:lang w:eastAsia="fi-FI"/>
          </w:rPr>
          <w:t xml:space="preserve"> </w:t>
        </w:r>
        <w:proofErr w:type="gramStart"/>
        <w:r w:rsidR="00427FAD">
          <w:rPr>
            <w:highlight w:val="white"/>
            <w:lang w:eastAsia="fi-FI"/>
          </w:rPr>
          <w:t>ja</w:t>
        </w:r>
        <w:proofErr w:type="gramEnd"/>
        <w:r w:rsidR="00427FAD">
          <w:rPr>
            <w:highlight w:val="white"/>
            <w:lang w:eastAsia="fi-FI"/>
          </w:rPr>
          <w:t xml:space="preserve"> </w:t>
        </w:r>
        <w:proofErr w:type="spellStart"/>
        <w:r w:rsidR="00427FAD">
          <w:rPr>
            <w:highlight w:val="white"/>
            <w:lang w:eastAsia="fi-FI"/>
          </w:rPr>
          <w:t>tiedot</w:t>
        </w:r>
      </w:ins>
      <w:bookmarkEnd w:id="466"/>
      <w:proofErr w:type="spellEnd"/>
    </w:p>
    <w:p w14:paraId="590B35BC" w14:textId="57E0786A" w:rsidR="00C34995" w:rsidRDefault="00C34995" w:rsidP="003A70BB">
      <w:pPr>
        <w:rPr>
          <w:lang w:eastAsia="fi-FI"/>
        </w:rPr>
      </w:pPr>
      <w:r>
        <w:rPr>
          <w:lang w:eastAsia="fi-FI"/>
        </w:rPr>
        <w:t xml:space="preserve">Ammattilaisen tunnisteena käytetään </w:t>
      </w:r>
      <w:r w:rsidRPr="00C34995">
        <w:rPr>
          <w:lang w:eastAsia="fi-FI"/>
        </w:rPr>
        <w:t>voimassaolevan ohjeistuksen mukaista ammattilaisen tunnistetta</w:t>
      </w:r>
      <w:r>
        <w:rPr>
          <w:lang w:eastAsia="fi-FI"/>
        </w:rPr>
        <w:t xml:space="preserve">. </w:t>
      </w:r>
      <w:r w:rsidR="00236315" w:rsidRPr="00236315">
        <w:rPr>
          <w:lang w:eastAsia="fi-FI"/>
        </w:rPr>
        <w:t>Kaikki ammattilaiset tunnistetaan henkilötunnuksella (OID-solmuluokka 21) 1.2.246.21. Vain</w:t>
      </w:r>
      <w:ins w:id="468" w:author="Tekijä">
        <w:r w:rsidR="00E54377">
          <w:rPr>
            <w:lang w:eastAsia="fi-FI"/>
          </w:rPr>
          <w:t xml:space="preserve"> silloin,</w:t>
        </w:r>
      </w:ins>
      <w:r w:rsidR="00236315" w:rsidRPr="00236315">
        <w:rPr>
          <w:lang w:eastAsia="fi-FI"/>
        </w:rPr>
        <w:t xml:space="preserve"> </w:t>
      </w:r>
      <w:del w:id="469" w:author="Tekijä">
        <w:r w:rsidR="00236315" w:rsidRPr="00236315" w:rsidDel="00B00F92">
          <w:rPr>
            <w:lang w:eastAsia="fi-FI"/>
          </w:rPr>
          <w:delText xml:space="preserve">jos </w:delText>
        </w:r>
      </w:del>
      <w:ins w:id="470" w:author="Tekijä">
        <w:r w:rsidR="00B00F92">
          <w:rPr>
            <w:lang w:eastAsia="fi-FI"/>
          </w:rPr>
          <w:t xml:space="preserve">kun </w:t>
        </w:r>
      </w:ins>
      <w:r w:rsidR="00236315" w:rsidRPr="00236315">
        <w:rPr>
          <w:lang w:eastAsia="fi-FI"/>
        </w:rPr>
        <w:t xml:space="preserve">ammattihenkilön henkilötunnusta ei ole olemassa, yksilöintiin voidaan käyttää terveydenhuollon ammattihenkilöiden keskusrekisterin tunnusta, </w:t>
      </w:r>
      <w:proofErr w:type="spellStart"/>
      <w:r w:rsidR="00236315" w:rsidRPr="00236315">
        <w:rPr>
          <w:lang w:eastAsia="fi-FI"/>
        </w:rPr>
        <w:t>terhikki</w:t>
      </w:r>
      <w:proofErr w:type="spellEnd"/>
      <w:r w:rsidR="00236315" w:rsidRPr="00236315">
        <w:rPr>
          <w:lang w:eastAsia="fi-FI"/>
        </w:rPr>
        <w:t xml:space="preserve">-numeroa (OID-solmuluokka 26) 1.2.246.537.26.tunnus, tai </w:t>
      </w:r>
      <w:proofErr w:type="spellStart"/>
      <w:ins w:id="471" w:author="Tekijä">
        <w:r w:rsidR="00B00F92" w:rsidRPr="00236315">
          <w:rPr>
            <w:lang w:eastAsia="fi-FI"/>
          </w:rPr>
          <w:t>VRK:n</w:t>
        </w:r>
        <w:proofErr w:type="spellEnd"/>
        <w:r w:rsidR="00B00F92" w:rsidRPr="00236315">
          <w:rPr>
            <w:lang w:eastAsia="fi-FI"/>
          </w:rPr>
          <w:t xml:space="preserve"> yksilöivää tunnusta </w:t>
        </w:r>
        <w:r w:rsidR="00B00F92">
          <w:rPr>
            <w:lang w:eastAsia="fi-FI"/>
          </w:rPr>
          <w:t>(</w:t>
        </w:r>
      </w:ins>
      <w:r w:rsidR="00236315" w:rsidRPr="00236315">
        <w:rPr>
          <w:lang w:eastAsia="fi-FI"/>
        </w:rPr>
        <w:t>jos henkilö ei ole terveydenhuollon ammattihenkilö</w:t>
      </w:r>
      <w:ins w:id="472" w:author="Tekijä">
        <w:r w:rsidR="00B00F92">
          <w:rPr>
            <w:lang w:eastAsia="fi-FI"/>
          </w:rPr>
          <w:t>)</w:t>
        </w:r>
      </w:ins>
      <w:del w:id="473" w:author="Tekijä">
        <w:r w:rsidR="00236315" w:rsidRPr="00236315" w:rsidDel="00B00F92">
          <w:rPr>
            <w:lang w:eastAsia="fi-FI"/>
          </w:rPr>
          <w:delText>, VRK:n yksilöivää tunnusta</w:delText>
        </w:r>
      </w:del>
      <w:r w:rsidR="00236315" w:rsidRPr="00236315">
        <w:rPr>
          <w:lang w:eastAsia="fi-FI"/>
        </w:rPr>
        <w:t xml:space="preserve">. </w:t>
      </w:r>
    </w:p>
    <w:p w14:paraId="590B35BD" w14:textId="77777777" w:rsidR="00C34995" w:rsidRDefault="00C34995" w:rsidP="003A70BB">
      <w:pPr>
        <w:rPr>
          <w:lang w:eastAsia="fi-FI"/>
        </w:rPr>
      </w:pPr>
    </w:p>
    <w:p w14:paraId="590B35BE" w14:textId="7A74F250" w:rsidR="00C34995" w:rsidRDefault="00C34995" w:rsidP="003A70BB">
      <w:pPr>
        <w:rPr>
          <w:highlight w:val="white"/>
          <w:lang w:eastAsia="fi-FI"/>
        </w:rPr>
      </w:pPr>
      <w:r>
        <w:rPr>
          <w:lang w:eastAsia="fi-FI"/>
        </w:rPr>
        <w:t xml:space="preserve">Ammattilaisen tiedot ilmoitetaan </w:t>
      </w:r>
      <w:proofErr w:type="spellStart"/>
      <w:r>
        <w:rPr>
          <w:lang w:eastAsia="fi-FI"/>
        </w:rPr>
        <w:t>Header</w:t>
      </w:r>
      <w:proofErr w:type="spellEnd"/>
      <w:r w:rsidR="000F4F48">
        <w:rPr>
          <w:lang w:eastAsia="fi-FI"/>
        </w:rPr>
        <w:t>-</w:t>
      </w:r>
      <w:r>
        <w:rPr>
          <w:lang w:eastAsia="fi-FI"/>
        </w:rPr>
        <w:t>oppaan luvun ”</w:t>
      </w:r>
      <w:del w:id="474" w:author="Tekijä">
        <w:r w:rsidRPr="00C34995" w:rsidDel="00B00F92">
          <w:delText xml:space="preserve"> </w:delText>
        </w:r>
      </w:del>
      <w:r>
        <w:rPr>
          <w:lang w:eastAsia="fi-FI"/>
        </w:rPr>
        <w:t>2.2.14</w:t>
      </w:r>
      <w:r w:rsidRPr="00C34995">
        <w:rPr>
          <w:lang w:eastAsia="fi-FI"/>
        </w:rPr>
        <w:t xml:space="preserve"> </w:t>
      </w:r>
      <w:proofErr w:type="spellStart"/>
      <w:r w:rsidRPr="00C34995">
        <w:rPr>
          <w:lang w:eastAsia="fi-FI"/>
        </w:rPr>
        <w:t>ClinicalDocument.author</w:t>
      </w:r>
      <w:proofErr w:type="spellEnd"/>
      <w:r w:rsidRPr="00C34995">
        <w:rPr>
          <w:lang w:eastAsia="fi-FI"/>
        </w:rPr>
        <w:t xml:space="preserve"> – ammattihenkilö / laite</w:t>
      </w:r>
      <w:r>
        <w:rPr>
          <w:lang w:eastAsia="fi-FI"/>
        </w:rPr>
        <w:t>”</w:t>
      </w:r>
      <w:r w:rsidR="00033DDC">
        <w:rPr>
          <w:lang w:eastAsia="fi-FI"/>
        </w:rPr>
        <w:t xml:space="preserve"> [3]</w:t>
      </w:r>
      <w:r>
        <w:rPr>
          <w:lang w:eastAsia="fi-FI"/>
        </w:rPr>
        <w:t xml:space="preserve"> sekä Kertomus ja lomakkeet </w:t>
      </w:r>
      <w:r w:rsidR="000F4F48">
        <w:rPr>
          <w:lang w:eastAsia="fi-FI"/>
        </w:rPr>
        <w:t>-</w:t>
      </w:r>
      <w:proofErr w:type="gramStart"/>
      <w:r>
        <w:rPr>
          <w:lang w:eastAsia="fi-FI"/>
        </w:rPr>
        <w:t>oppaan  luvun</w:t>
      </w:r>
      <w:proofErr w:type="gramEnd"/>
      <w:r>
        <w:rPr>
          <w:lang w:eastAsia="fi-FI"/>
        </w:rPr>
        <w:t xml:space="preserve"> ”</w:t>
      </w:r>
      <w:r w:rsidR="00236315">
        <w:rPr>
          <w:lang w:eastAsia="fi-FI"/>
        </w:rPr>
        <w:t>3.2.1</w:t>
      </w:r>
      <w:r w:rsidR="00236315" w:rsidRPr="00236315">
        <w:t xml:space="preserve"> </w:t>
      </w:r>
      <w:r w:rsidR="00236315" w:rsidRPr="00236315">
        <w:rPr>
          <w:lang w:eastAsia="fi-FI"/>
        </w:rPr>
        <w:t>Terveydenhuollon ammattihenkilö (lääkäri) ja laitos (palveluyksikkö)</w:t>
      </w:r>
      <w:r>
        <w:rPr>
          <w:lang w:eastAsia="fi-FI"/>
        </w:rPr>
        <w:t>” [2] mukaisesti</w:t>
      </w:r>
      <w:r w:rsidR="00033DDC">
        <w:rPr>
          <w:lang w:eastAsia="fi-FI"/>
        </w:rPr>
        <w:t>.</w:t>
      </w:r>
      <w:ins w:id="475" w:author="Tekijä">
        <w:r w:rsidR="00427FAD">
          <w:rPr>
            <w:lang w:eastAsia="fi-FI"/>
          </w:rPr>
          <w:t xml:space="preserve"> </w:t>
        </w:r>
        <w:r w:rsidR="00427FAD" w:rsidRPr="00427FAD">
          <w:rPr>
            <w:lang w:eastAsia="fi-FI"/>
          </w:rPr>
          <w:t xml:space="preserve">Mahdollisesti </w:t>
        </w:r>
        <w:proofErr w:type="spellStart"/>
        <w:r w:rsidR="00427FAD" w:rsidRPr="00427FAD">
          <w:rPr>
            <w:lang w:eastAsia="fi-FI"/>
          </w:rPr>
          <w:t>puuttellisten</w:t>
        </w:r>
        <w:proofErr w:type="spellEnd"/>
        <w:r w:rsidR="00427FAD" w:rsidRPr="00427FAD">
          <w:rPr>
            <w:lang w:eastAsia="fi-FI"/>
          </w:rPr>
          <w:t xml:space="preserve"> </w:t>
        </w:r>
        <w:proofErr w:type="spellStart"/>
        <w:r w:rsidR="00427FAD" w:rsidRPr="00427FAD">
          <w:rPr>
            <w:lang w:eastAsia="fi-FI"/>
          </w:rPr>
          <w:t>author</w:t>
        </w:r>
        <w:proofErr w:type="spellEnd"/>
        <w:r w:rsidR="00427FAD" w:rsidRPr="00427FAD">
          <w:rPr>
            <w:lang w:eastAsia="fi-FI"/>
          </w:rPr>
          <w:t xml:space="preserve">-tietojen kanssa </w:t>
        </w:r>
        <w:proofErr w:type="spellStart"/>
        <w:r w:rsidR="00162BC2">
          <w:rPr>
            <w:lang w:eastAsia="fi-FI"/>
          </w:rPr>
          <w:t>entry:n</w:t>
        </w:r>
        <w:proofErr w:type="spellEnd"/>
        <w:r w:rsidR="00162BC2">
          <w:rPr>
            <w:lang w:eastAsia="fi-FI"/>
          </w:rPr>
          <w:t xml:space="preserve"> sisällä </w:t>
        </w:r>
        <w:r w:rsidR="00427FAD" w:rsidRPr="00427FAD">
          <w:rPr>
            <w:lang w:eastAsia="fi-FI"/>
          </w:rPr>
          <w:t>menetellään Kertomus ja lomakkeet -</w:t>
        </w:r>
        <w:proofErr w:type="gramStart"/>
        <w:r w:rsidR="00427FAD" w:rsidRPr="00427FAD">
          <w:rPr>
            <w:lang w:eastAsia="fi-FI"/>
          </w:rPr>
          <w:t>oppaan  luvun</w:t>
        </w:r>
        <w:proofErr w:type="gramEnd"/>
        <w:r w:rsidR="00427FAD" w:rsidRPr="00427FAD">
          <w:rPr>
            <w:lang w:eastAsia="fi-FI"/>
          </w:rPr>
          <w:t xml:space="preserve"> ”3.2.1 Terveydenhuollon ammattihenkilö (lääkäri) ja laitos (palveluyksikkö)” [2] mukaisesti.</w:t>
        </w:r>
      </w:ins>
    </w:p>
    <w:p w14:paraId="590B35BF" w14:textId="77777777" w:rsidR="00C0355E" w:rsidRPr="00D21CE4" w:rsidRDefault="00C0355E" w:rsidP="00C0355E">
      <w:pPr>
        <w:pStyle w:val="Otsikko2"/>
        <w:rPr>
          <w:lang w:val="fi-FI" w:eastAsia="fi-FI"/>
        </w:rPr>
      </w:pPr>
      <w:bookmarkStart w:id="476" w:name="_Toc403323862"/>
      <w:r w:rsidRPr="00D21CE4">
        <w:rPr>
          <w:lang w:val="fi-FI" w:eastAsia="fi-FI"/>
        </w:rPr>
        <w:t>Asiakirjan viivästys</w:t>
      </w:r>
      <w:bookmarkEnd w:id="476"/>
      <w:r w:rsidRPr="00D21CE4">
        <w:rPr>
          <w:lang w:val="fi-FI" w:eastAsia="fi-FI"/>
        </w:rPr>
        <w:t xml:space="preserve"> </w:t>
      </w:r>
    </w:p>
    <w:p w14:paraId="590B35C0" w14:textId="18679B06" w:rsidR="0080583F" w:rsidRDefault="00C0355E" w:rsidP="00C90C99">
      <w:pPr>
        <w:rPr>
          <w:lang w:eastAsia="fi-FI"/>
        </w:rPr>
      </w:pPr>
      <w:r>
        <w:rPr>
          <w:lang w:eastAsia="fi-FI"/>
        </w:rPr>
        <w:t xml:space="preserve">Kuvantamisen </w:t>
      </w:r>
      <w:r w:rsidR="0080583F">
        <w:rPr>
          <w:lang w:eastAsia="fi-FI"/>
        </w:rPr>
        <w:t>asiakirjat</w:t>
      </w:r>
      <w:r>
        <w:rPr>
          <w:lang w:eastAsia="fi-FI"/>
        </w:rPr>
        <w:t xml:space="preserve"> </w:t>
      </w:r>
      <w:r w:rsidR="00F9386C">
        <w:rPr>
          <w:lang w:eastAsia="fi-FI"/>
        </w:rPr>
        <w:t>voivat sisältää</w:t>
      </w:r>
      <w:r>
        <w:rPr>
          <w:lang w:eastAsia="fi-FI"/>
        </w:rPr>
        <w:t xml:space="preserve"> tietoja, jo</w:t>
      </w:r>
      <w:ins w:id="477" w:author="Tekijä">
        <w:r w:rsidR="00B00F92">
          <w:rPr>
            <w:lang w:eastAsia="fi-FI"/>
          </w:rPr>
          <w:t>i</w:t>
        </w:r>
      </w:ins>
      <w:r>
        <w:rPr>
          <w:lang w:eastAsia="fi-FI"/>
        </w:rPr>
        <w:t>t</w:t>
      </w:r>
      <w:del w:id="478" w:author="Tekijä">
        <w:r w:rsidDel="00B00F92">
          <w:rPr>
            <w:lang w:eastAsia="fi-FI"/>
          </w:rPr>
          <w:delText>k</w:delText>
        </w:r>
      </w:del>
      <w:r>
        <w:rPr>
          <w:lang w:eastAsia="fi-FI"/>
        </w:rPr>
        <w:t xml:space="preserve">a </w:t>
      </w:r>
      <w:ins w:id="479" w:author="Tekijä">
        <w:r w:rsidR="00B00F92">
          <w:rPr>
            <w:lang w:eastAsia="fi-FI"/>
          </w:rPr>
          <w:t xml:space="preserve">ammattilaisen </w:t>
        </w:r>
      </w:ins>
      <w:r w:rsidR="0080583F">
        <w:rPr>
          <w:lang w:eastAsia="fi-FI"/>
        </w:rPr>
        <w:t>o</w:t>
      </w:r>
      <w:del w:id="480" w:author="Tekijä">
        <w:r w:rsidR="0080583F" w:rsidDel="00B00F92">
          <w:rPr>
            <w:lang w:eastAsia="fi-FI"/>
          </w:rPr>
          <w:delText>v</w:delText>
        </w:r>
      </w:del>
      <w:ins w:id="481" w:author="Tekijä">
        <w:r w:rsidR="00B00F92">
          <w:rPr>
            <w:lang w:eastAsia="fi-FI"/>
          </w:rPr>
          <w:t>n</w:t>
        </w:r>
      </w:ins>
      <w:del w:id="482" w:author="Tekijä">
        <w:r w:rsidR="0080583F" w:rsidDel="00B00F92">
          <w:rPr>
            <w:lang w:eastAsia="fi-FI"/>
          </w:rPr>
          <w:delText>at</w:delText>
        </w:r>
      </w:del>
      <w:r>
        <w:rPr>
          <w:lang w:eastAsia="fi-FI"/>
        </w:rPr>
        <w:t xml:space="preserve"> tarpeen </w:t>
      </w:r>
      <w:del w:id="483" w:author="Tekijä">
        <w:r w:rsidR="00B51087" w:rsidDel="00B00F92">
          <w:rPr>
            <w:lang w:eastAsia="fi-FI"/>
          </w:rPr>
          <w:delText>ammattilaisen</w:delText>
        </w:r>
        <w:r w:rsidDel="00B00F92">
          <w:rPr>
            <w:lang w:eastAsia="fi-FI"/>
          </w:rPr>
          <w:delText xml:space="preserve"> </w:delText>
        </w:r>
      </w:del>
      <w:r>
        <w:rPr>
          <w:lang w:eastAsia="fi-FI"/>
        </w:rPr>
        <w:t>tulkita ja kommunikoida asiakkaalle</w:t>
      </w:r>
      <w:r w:rsidR="00F9386C">
        <w:rPr>
          <w:lang w:eastAsia="fi-FI"/>
        </w:rPr>
        <w:t xml:space="preserve"> ennen kuin </w:t>
      </w:r>
      <w:del w:id="484" w:author="Tekijä">
        <w:r w:rsidR="00F9386C" w:rsidDel="00B00F92">
          <w:rPr>
            <w:lang w:eastAsia="fi-FI"/>
          </w:rPr>
          <w:delText xml:space="preserve">hän </w:delText>
        </w:r>
      </w:del>
      <w:ins w:id="485" w:author="Tekijä">
        <w:r w:rsidR="00B00F92">
          <w:rPr>
            <w:lang w:eastAsia="fi-FI"/>
          </w:rPr>
          <w:t xml:space="preserve">asiakas </w:t>
        </w:r>
      </w:ins>
      <w:r w:rsidR="00F9386C">
        <w:rPr>
          <w:lang w:eastAsia="fi-FI"/>
        </w:rPr>
        <w:t xml:space="preserve">pääsee </w:t>
      </w:r>
      <w:del w:id="486" w:author="Tekijä">
        <w:r w:rsidR="00F9386C" w:rsidDel="00B00F92">
          <w:rPr>
            <w:lang w:eastAsia="fi-FI"/>
          </w:rPr>
          <w:delText xml:space="preserve">itse </w:delText>
        </w:r>
      </w:del>
      <w:r w:rsidR="00F9386C">
        <w:rPr>
          <w:lang w:eastAsia="fi-FI"/>
        </w:rPr>
        <w:t>lukemaan ne</w:t>
      </w:r>
      <w:ins w:id="487" w:author="Tekijä">
        <w:r w:rsidR="00B00F92">
          <w:rPr>
            <w:lang w:eastAsia="fi-FI"/>
          </w:rPr>
          <w:t xml:space="preserve"> itsekseen</w:t>
        </w:r>
      </w:ins>
      <w:r>
        <w:rPr>
          <w:lang w:eastAsia="fi-FI"/>
        </w:rPr>
        <w:t xml:space="preserve">. </w:t>
      </w:r>
      <w:del w:id="488" w:author="Tekijä">
        <w:r w:rsidDel="00B00F92">
          <w:rPr>
            <w:lang w:eastAsia="fi-FI"/>
          </w:rPr>
          <w:delText>Tapauskohtaisesti a</w:delText>
        </w:r>
      </w:del>
      <w:ins w:id="489" w:author="Tekijä">
        <w:r w:rsidR="00B00F92">
          <w:rPr>
            <w:lang w:eastAsia="fi-FI"/>
          </w:rPr>
          <w:t>A</w:t>
        </w:r>
      </w:ins>
      <w:r>
        <w:rPr>
          <w:lang w:eastAsia="fi-FI"/>
        </w:rPr>
        <w:t xml:space="preserve">mmattilainen ottaa </w:t>
      </w:r>
      <w:ins w:id="490" w:author="Tekijä">
        <w:r w:rsidR="00B00F92">
          <w:rPr>
            <w:lang w:eastAsia="fi-FI"/>
          </w:rPr>
          <w:t xml:space="preserve">tapauskohtaisesti </w:t>
        </w:r>
      </w:ins>
      <w:r>
        <w:rPr>
          <w:lang w:eastAsia="fi-FI"/>
        </w:rPr>
        <w:t xml:space="preserve">kantaa, mikäli asiakirjan näkymistä </w:t>
      </w:r>
      <w:r w:rsidRPr="00C0355E">
        <w:rPr>
          <w:lang w:eastAsia="fi-FI"/>
        </w:rPr>
        <w:t>kansalaisen katseluyhteydessä</w:t>
      </w:r>
      <w:r>
        <w:rPr>
          <w:lang w:eastAsia="fi-FI"/>
        </w:rPr>
        <w:t xml:space="preserve"> on tarve viivästyttää.</w:t>
      </w:r>
      <w:r w:rsidRPr="00C0355E">
        <w:rPr>
          <w:lang w:eastAsia="fi-FI"/>
        </w:rPr>
        <w:t xml:space="preserve"> </w:t>
      </w:r>
      <w:del w:id="491" w:author="Tekijä">
        <w:r w:rsidR="0080583F" w:rsidDel="00162BC2">
          <w:rPr>
            <w:lang w:eastAsia="fi-FI"/>
          </w:rPr>
          <w:delText>Viivästyksen pituudesta tulee erillinen ohjeistus</w:delText>
        </w:r>
        <w:r w:rsidR="00F9386C" w:rsidDel="00162BC2">
          <w:rPr>
            <w:lang w:eastAsia="fi-FI"/>
          </w:rPr>
          <w:delText xml:space="preserve">, noudatetaan samoja </w:delText>
        </w:r>
        <w:r w:rsidR="00B51087" w:rsidDel="00162BC2">
          <w:rPr>
            <w:lang w:eastAsia="fi-FI"/>
          </w:rPr>
          <w:delText>periaatteita</w:delText>
        </w:r>
        <w:r w:rsidR="00F9386C" w:rsidDel="00162BC2">
          <w:rPr>
            <w:lang w:eastAsia="fi-FI"/>
          </w:rPr>
          <w:delText xml:space="preserve"> kuin esimerkiksi laboratoriotulosten viivästyksessä</w:delText>
        </w:r>
        <w:r w:rsidR="0080583F" w:rsidDel="00162BC2">
          <w:rPr>
            <w:lang w:eastAsia="fi-FI"/>
          </w:rPr>
          <w:delText xml:space="preserve">. Kuvantamisen lähetettä ei ole tarve viivästyttää. </w:delText>
        </w:r>
      </w:del>
      <w:r w:rsidR="00F9386C">
        <w:rPr>
          <w:lang w:eastAsia="fi-FI"/>
        </w:rPr>
        <w:t xml:space="preserve">Viivästystarve koskee </w:t>
      </w:r>
      <w:r w:rsidR="00B51087">
        <w:rPr>
          <w:lang w:eastAsia="fi-FI"/>
        </w:rPr>
        <w:t>ensisijaisesti</w:t>
      </w:r>
      <w:r w:rsidR="00F9386C">
        <w:rPr>
          <w:lang w:eastAsia="fi-FI"/>
        </w:rPr>
        <w:t xml:space="preserve"> lausuntoa, mutta mikäli samassa tutkimusasiakirjassa on myös pyynnön ja tehtyjen tutkimusten tiedot, niin </w:t>
      </w:r>
      <w:del w:id="492" w:author="Tekijä">
        <w:r w:rsidR="00F9386C" w:rsidDel="00B00F92">
          <w:rPr>
            <w:lang w:eastAsia="fi-FI"/>
          </w:rPr>
          <w:delText xml:space="preserve">luonnollisesti </w:delText>
        </w:r>
      </w:del>
      <w:r w:rsidR="00F9386C">
        <w:rPr>
          <w:lang w:eastAsia="fi-FI"/>
        </w:rPr>
        <w:t xml:space="preserve">niitä koskee silloin sama </w:t>
      </w:r>
      <w:del w:id="493" w:author="Tekijä">
        <w:r w:rsidR="00F9386C" w:rsidDel="00B00F92">
          <w:rPr>
            <w:lang w:eastAsia="fi-FI"/>
          </w:rPr>
          <w:delText xml:space="preserve">määritetty </w:delText>
        </w:r>
      </w:del>
      <w:r w:rsidR="00F9386C">
        <w:rPr>
          <w:lang w:eastAsia="fi-FI"/>
        </w:rPr>
        <w:t>viivästys.</w:t>
      </w:r>
    </w:p>
    <w:p w14:paraId="590B35C1" w14:textId="77777777" w:rsidR="0080583F" w:rsidRDefault="0080583F" w:rsidP="00C90C99">
      <w:pPr>
        <w:rPr>
          <w:lang w:eastAsia="fi-FI"/>
        </w:rPr>
      </w:pPr>
    </w:p>
    <w:p w14:paraId="590B35C2" w14:textId="6F976C93" w:rsidR="00C0355E" w:rsidRPr="00C0355E" w:rsidRDefault="0080583F" w:rsidP="00C90C99">
      <w:pPr>
        <w:rPr>
          <w:lang w:eastAsia="fi-FI"/>
        </w:rPr>
      </w:pPr>
      <w:r>
        <w:rPr>
          <w:lang w:eastAsia="fi-FI"/>
        </w:rPr>
        <w:t>Viivästys ilmoitetaan HL7fi</w:t>
      </w:r>
      <w:r w:rsidR="000F4F48">
        <w:rPr>
          <w:lang w:eastAsia="fi-FI"/>
        </w:rPr>
        <w:t>-</w:t>
      </w:r>
      <w:r>
        <w:rPr>
          <w:lang w:eastAsia="fi-FI"/>
        </w:rPr>
        <w:t xml:space="preserve">laajennusosan </w:t>
      </w:r>
      <w:proofErr w:type="spellStart"/>
      <w:r>
        <w:rPr>
          <w:lang w:eastAsia="fi-FI"/>
        </w:rPr>
        <w:t>releaseDateForPatientViewing</w:t>
      </w:r>
      <w:proofErr w:type="spellEnd"/>
      <w:r w:rsidR="000F4F48">
        <w:rPr>
          <w:lang w:eastAsia="fi-FI"/>
        </w:rPr>
        <w:t>-</w:t>
      </w:r>
      <w:r>
        <w:rPr>
          <w:lang w:eastAsia="fi-FI"/>
        </w:rPr>
        <w:t>elementissä ao</w:t>
      </w:r>
      <w:r w:rsidR="000F4F48">
        <w:rPr>
          <w:lang w:eastAsia="fi-FI"/>
        </w:rPr>
        <w:t>.</w:t>
      </w:r>
      <w:r>
        <w:rPr>
          <w:lang w:eastAsia="fi-FI"/>
        </w:rPr>
        <w:t xml:space="preserve"> esimerkin mukaisesti.</w:t>
      </w:r>
    </w:p>
    <w:p w14:paraId="590B35C3" w14:textId="77777777" w:rsidR="00081269" w:rsidRDefault="00081269" w:rsidP="00C90C99">
      <w:pPr>
        <w:rPr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0355E" w:rsidRPr="00E63BA3" w14:paraId="590B35C6" w14:textId="77777777" w:rsidTr="00E63BA3">
        <w:tc>
          <w:tcPr>
            <w:tcW w:w="9779" w:type="dxa"/>
          </w:tcPr>
          <w:p w14:paraId="0665B978" w14:textId="4665A5D6" w:rsidR="00E77050" w:rsidRPr="005A3EF4" w:rsidRDefault="00E77050" w:rsidP="00E7705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FI</w:t>
            </w:r>
            <w:proofErr w:type="gramEnd"/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32 hl7fi:releaseDateForPatientViewing – kansalaisen katselun viivästyttäminen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90B35C5" w14:textId="7C77F437" w:rsidR="00C0355E" w:rsidRPr="00E63BA3" w:rsidRDefault="00E77050" w:rsidP="00C90C99">
            <w:pPr>
              <w:rPr>
                <w:highlight w:val="white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A3EF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hl7fi:releaseDateForPatientViewing</w:t>
            </w:r>
            <w:r w:rsidRPr="005A3EF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A3EF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A3EF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20130830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590B35C7" w14:textId="77777777" w:rsidR="00193664" w:rsidRDefault="00193664" w:rsidP="00C90C99">
      <w:pPr>
        <w:rPr>
          <w:highlight w:val="white"/>
          <w:lang w:eastAsia="fi-FI"/>
        </w:rPr>
      </w:pPr>
    </w:p>
    <w:p w14:paraId="590B35C8" w14:textId="0A2EDE06" w:rsidR="003A70BB" w:rsidRDefault="003A70BB" w:rsidP="003A70BB">
      <w:pPr>
        <w:pStyle w:val="Otsikko1"/>
      </w:pPr>
      <w:bookmarkStart w:id="494" w:name="_Toc403323863"/>
      <w:r>
        <w:t xml:space="preserve">Kuvantamisen </w:t>
      </w:r>
      <w:del w:id="495" w:author="Tekijä">
        <w:r w:rsidDel="005A3D82">
          <w:delText xml:space="preserve">tutkimusasiakirjan </w:delText>
        </w:r>
      </w:del>
      <w:ins w:id="496" w:author="Tekijä">
        <w:r w:rsidR="005A3D82">
          <w:t xml:space="preserve">merkintöjen </w:t>
        </w:r>
      </w:ins>
      <w:r>
        <w:t>perusrakenne</w:t>
      </w:r>
      <w:bookmarkEnd w:id="494"/>
    </w:p>
    <w:p w14:paraId="590B35C9" w14:textId="7D9B92DF" w:rsidR="003A70BB" w:rsidDel="005A3D82" w:rsidRDefault="00B8743A" w:rsidP="003A70BB">
      <w:pPr>
        <w:pStyle w:val="Otsikko2"/>
        <w:rPr>
          <w:del w:id="497" w:author="Tekijä"/>
        </w:rPr>
      </w:pPr>
      <w:bookmarkStart w:id="498" w:name="_Toc403323864"/>
      <w:del w:id="499" w:author="Tekijä">
        <w:r w:rsidDel="005A3D82">
          <w:delText>Perusrakenne</w:delText>
        </w:r>
        <w:r w:rsidR="009F0CA7" w:rsidDel="005A3D82">
          <w:delText xml:space="preserve"> ja viittaukset</w:delText>
        </w:r>
        <w:bookmarkEnd w:id="498"/>
      </w:del>
    </w:p>
    <w:p w14:paraId="590B35CA" w14:textId="50EC55CC" w:rsidR="00B8743A" w:rsidDel="005A3D82" w:rsidRDefault="00B8743A" w:rsidP="00B8743A">
      <w:pPr>
        <w:rPr>
          <w:del w:id="500" w:author="Tekijä"/>
        </w:rPr>
      </w:pPr>
      <w:del w:id="501" w:author="Tekijä">
        <w:r w:rsidDel="005A3D82">
          <w:delText xml:space="preserve">Kuvantamisen tutkimusasiakirjan rakenne noudattaa yleistä CDA-sairauskertomusrakennetta. Kuvantamisen tutkimusasiakirja siirretään omana </w:delText>
        </w:r>
        <w:r w:rsidR="00BD1213" w:rsidDel="005A3D82">
          <w:delText>asiakirjanaan tai erillisinä merkintöinä omissa asiakirjoissaan</w:delText>
        </w:r>
        <w:r w:rsidDel="005A3D82">
          <w:delText>.</w:delText>
        </w:r>
      </w:del>
    </w:p>
    <w:p w14:paraId="590B35CB" w14:textId="15A4416A" w:rsidR="00B8743A" w:rsidDel="005A3D82" w:rsidRDefault="00B8743A" w:rsidP="00B8743A">
      <w:pPr>
        <w:rPr>
          <w:del w:id="502" w:author="Tekijä"/>
        </w:rPr>
      </w:pPr>
    </w:p>
    <w:p w14:paraId="590B35CC" w14:textId="596E2BDD" w:rsidR="00B8743A" w:rsidDel="005A3D82" w:rsidRDefault="00B8743A" w:rsidP="00B8743A">
      <w:pPr>
        <w:rPr>
          <w:del w:id="503" w:author="Tekijä"/>
        </w:rPr>
      </w:pPr>
      <w:del w:id="504" w:author="Tekijä">
        <w:r w:rsidDel="005A3D82">
          <w:delText>Kuvantamisen tutkimusasiakirjan siirtopakettiin sisältyy seuraavat osiot:</w:delText>
        </w:r>
      </w:del>
    </w:p>
    <w:p w14:paraId="590B35CD" w14:textId="7295AB80" w:rsidR="00B8743A" w:rsidDel="005A3D82" w:rsidRDefault="00B8743A" w:rsidP="00B8743A">
      <w:pPr>
        <w:rPr>
          <w:del w:id="505" w:author="Tekijä"/>
        </w:rPr>
      </w:pPr>
    </w:p>
    <w:p w14:paraId="590B35CE" w14:textId="72E1551E" w:rsidR="00B8743A" w:rsidRPr="002801F9" w:rsidDel="005A3D82" w:rsidRDefault="00B8743A" w:rsidP="00B8743A">
      <w:pPr>
        <w:rPr>
          <w:del w:id="506" w:author="Tekijä"/>
          <w:lang w:val="sv-SE"/>
        </w:rPr>
      </w:pPr>
      <w:del w:id="507" w:author="Tekijä">
        <w:r w:rsidRPr="002801F9" w:rsidDel="005A3D82">
          <w:rPr>
            <w:lang w:val="sv-SE"/>
          </w:rPr>
          <w:delText>CDA R2 Header</w:delText>
        </w:r>
      </w:del>
    </w:p>
    <w:p w14:paraId="590B35CF" w14:textId="4172FECA" w:rsidR="00B8743A" w:rsidRPr="002801F9" w:rsidDel="005A3D82" w:rsidRDefault="00B8743A" w:rsidP="00583629">
      <w:pPr>
        <w:tabs>
          <w:tab w:val="left" w:pos="4536"/>
        </w:tabs>
        <w:spacing w:before="120"/>
        <w:rPr>
          <w:del w:id="508" w:author="Tekijä"/>
          <w:lang w:val="sv-SE"/>
        </w:rPr>
      </w:pPr>
      <w:del w:id="509" w:author="Tekijä">
        <w:r w:rsidRPr="002801F9" w:rsidDel="005A3D82">
          <w:rPr>
            <w:lang w:val="sv-SE"/>
          </w:rPr>
          <w:delText xml:space="preserve">RTG </w:delText>
        </w:r>
        <w:r w:rsidR="00583629" w:rsidDel="005A3D82">
          <w:rPr>
            <w:lang w:val="sv-SE"/>
          </w:rPr>
          <w:tab/>
        </w:r>
        <w:r w:rsidR="00583629" w:rsidRPr="00583629" w:rsidDel="005A3D82">
          <w:rPr>
            <w:lang w:val="sv-SE"/>
          </w:rPr>
          <w:delText xml:space="preserve">AR/YDIN - Näkymät </w:delText>
        </w:r>
        <w:r w:rsidRPr="002801F9" w:rsidDel="005A3D82">
          <w:rPr>
            <w:lang w:val="sv-SE"/>
          </w:rPr>
          <w:delText>: 1.2.246.537.6.12.2002.102</w:delText>
        </w:r>
      </w:del>
    </w:p>
    <w:p w14:paraId="590B35D0" w14:textId="291B050C" w:rsidR="006E42D4" w:rsidDel="005A3D82" w:rsidRDefault="006E42D4" w:rsidP="006E42D4">
      <w:pPr>
        <w:tabs>
          <w:tab w:val="left" w:pos="4820"/>
        </w:tabs>
        <w:ind w:left="1440"/>
        <w:rPr>
          <w:del w:id="510" w:author="Tekijä"/>
        </w:rPr>
      </w:pPr>
      <w:del w:id="511" w:author="Tekijä">
        <w:r w:rsidRPr="00DF1BAD" w:rsidDel="005A3D82">
          <w:delText>pyynnön tekijä ja lähettävä yksikkö</w:delText>
        </w:r>
        <w:r w:rsidDel="005A3D82">
          <w:delText xml:space="preserve"> (merkinnän tiedoissa)</w:delText>
        </w:r>
      </w:del>
    </w:p>
    <w:p w14:paraId="590B35D1" w14:textId="3E6FB823" w:rsidR="00B8743A" w:rsidDel="005A3D82" w:rsidRDefault="00B8743A" w:rsidP="00583629">
      <w:pPr>
        <w:numPr>
          <w:ilvl w:val="1"/>
          <w:numId w:val="27"/>
        </w:numPr>
        <w:rPr>
          <w:del w:id="512" w:author="Tekijä"/>
        </w:rPr>
      </w:pPr>
      <w:del w:id="513" w:author="Tekijä">
        <w:r w:rsidRPr="00DF1BAD" w:rsidDel="005A3D82">
          <w:delText xml:space="preserve">Hoidon suunnittelu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Pr="00DF1BAD" w:rsidDel="005A3D82">
          <w:delText xml:space="preserve"> 1.2.246.537.6.13.2006.14</w:delText>
        </w:r>
      </w:del>
    </w:p>
    <w:p w14:paraId="590B35D2" w14:textId="74F2458D" w:rsidR="00B8743A" w:rsidRPr="00DF1BAD" w:rsidDel="005A3D82" w:rsidRDefault="00B8743A" w:rsidP="00583629">
      <w:pPr>
        <w:numPr>
          <w:ilvl w:val="2"/>
          <w:numId w:val="27"/>
        </w:numPr>
        <w:tabs>
          <w:tab w:val="left" w:pos="3402"/>
        </w:tabs>
        <w:rPr>
          <w:del w:id="514" w:author="Tekijä"/>
        </w:rPr>
      </w:pPr>
      <w:del w:id="515" w:author="Tekijä">
        <w:r w:rsidRPr="00DF1BAD" w:rsidDel="005A3D82">
          <w:delText xml:space="preserve">Pyyntö  </w:delText>
        </w:r>
        <w:r w:rsidRPr="00DF1BAD" w:rsidDel="005A3D82">
          <w:tab/>
        </w:r>
        <w:r w:rsidR="00583629" w:rsidRPr="00583629" w:rsidDel="005A3D82">
          <w:delText xml:space="preserve">AR/YDIN - Otsikot </w:delText>
        </w:r>
        <w:r w:rsidR="002C2445" w:rsidDel="005A3D82">
          <w:delText xml:space="preserve">Tutkimukset </w:delText>
        </w:r>
        <w:r w:rsidRPr="00DF1BAD" w:rsidDel="005A3D82">
          <w:delText>1.2.246.537.6.14.2006.53</w:delText>
        </w:r>
      </w:del>
    </w:p>
    <w:p w14:paraId="3FC26258" w14:textId="32AC04AC" w:rsidR="00F15904" w:rsidDel="005A3D82" w:rsidRDefault="00B8743A" w:rsidP="00B8743A">
      <w:pPr>
        <w:ind w:left="2880"/>
        <w:rPr>
          <w:del w:id="516" w:author="Tekijä"/>
        </w:rPr>
      </w:pPr>
      <w:del w:id="517" w:author="Tekijä">
        <w:r w:rsidRPr="00DF1BAD" w:rsidDel="005A3D82">
          <w:delText>tilattu tutkimuskoodi</w:delText>
        </w:r>
      </w:del>
    </w:p>
    <w:p w14:paraId="590B35D3" w14:textId="087A16AE" w:rsidR="00B22E0A" w:rsidDel="005A3D82" w:rsidRDefault="00F15904" w:rsidP="00B8743A">
      <w:pPr>
        <w:ind w:left="2880"/>
        <w:rPr>
          <w:del w:id="518" w:author="Tekijä"/>
        </w:rPr>
      </w:pPr>
      <w:del w:id="519" w:author="Tekijä">
        <w:r w:rsidDel="005A3D82">
          <w:delText>AC-nro</w:delText>
        </w:r>
        <w:r w:rsidR="00B8743A" w:rsidRPr="00DF1BAD" w:rsidDel="005A3D82">
          <w:br/>
        </w:r>
        <w:r w:rsidR="00B22E0A" w:rsidDel="005A3D82">
          <w:delText xml:space="preserve">viittaus </w:delText>
        </w:r>
        <w:r w:rsidR="00BD1213" w:rsidDel="005A3D82">
          <w:delText xml:space="preserve">mahd. </w:delText>
        </w:r>
        <w:r w:rsidR="00B22E0A" w:rsidDel="005A3D82">
          <w:delText>ulkoiseen läheteasiakirjaan</w:delText>
        </w:r>
      </w:del>
    </w:p>
    <w:p w14:paraId="590B35D4" w14:textId="4063BE62" w:rsidR="00C77E41" w:rsidDel="005A3D82" w:rsidRDefault="00C77E41" w:rsidP="00583629">
      <w:pPr>
        <w:tabs>
          <w:tab w:val="left" w:pos="4536"/>
        </w:tabs>
        <w:spacing w:before="120"/>
        <w:rPr>
          <w:del w:id="520" w:author="Tekijä"/>
        </w:rPr>
      </w:pPr>
      <w:del w:id="521" w:author="Tekijä">
        <w:r w:rsidRPr="00DF1BAD" w:rsidDel="005A3D82">
          <w:delText xml:space="preserve">RTG </w:delText>
        </w:r>
        <w:r w:rsidRPr="00DF1BAD" w:rsidDel="005A3D82">
          <w:tab/>
        </w:r>
        <w:r w:rsidR="00583629" w:rsidRPr="00583629" w:rsidDel="005A3D82">
          <w:delText xml:space="preserve">AR/YDIN - Näkymät </w:delText>
        </w:r>
        <w:r w:rsidRPr="00DF1BAD" w:rsidDel="005A3D82">
          <w:delText>: 1.2.246.537.6.12.2002.102</w:delText>
        </w:r>
      </w:del>
    </w:p>
    <w:p w14:paraId="590B35D5" w14:textId="4876D870" w:rsidR="006E42D4" w:rsidDel="005A3D82" w:rsidRDefault="006E42D4" w:rsidP="006E42D4">
      <w:pPr>
        <w:tabs>
          <w:tab w:val="left" w:pos="4820"/>
        </w:tabs>
        <w:ind w:left="1440"/>
        <w:rPr>
          <w:del w:id="522" w:author="Tekijä"/>
        </w:rPr>
      </w:pPr>
      <w:del w:id="523" w:author="Tekijä">
        <w:r w:rsidRPr="00391186" w:rsidDel="005A3D82">
          <w:delText>tutkimuksen tekijä ja yksikkö</w:delText>
        </w:r>
        <w:r w:rsidDel="005A3D82">
          <w:delText xml:space="preserve"> (merkinnän tiedoissa)</w:delText>
        </w:r>
      </w:del>
    </w:p>
    <w:p w14:paraId="590B35D6" w14:textId="50173EA7" w:rsidR="00B8743A" w:rsidDel="005A3D82" w:rsidRDefault="00B8743A" w:rsidP="00583629">
      <w:pPr>
        <w:numPr>
          <w:ilvl w:val="1"/>
          <w:numId w:val="28"/>
        </w:numPr>
        <w:tabs>
          <w:tab w:val="left" w:pos="3402"/>
        </w:tabs>
        <w:rPr>
          <w:del w:id="524" w:author="Tekijä"/>
        </w:rPr>
      </w:pPr>
      <w:del w:id="525" w:author="Tekijä">
        <w:r w:rsidRPr="00DF1BAD" w:rsidDel="005A3D82">
          <w:delText xml:space="preserve">Hoidon toteutus 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="00583629" w:rsidRPr="00DF1BAD" w:rsidDel="005A3D82">
          <w:delText xml:space="preserve"> </w:delText>
        </w:r>
        <w:r w:rsidRPr="00DF1BAD" w:rsidDel="005A3D82">
          <w:delText xml:space="preserve"> 1.2.246.537.6.13.2006.15</w:delText>
        </w:r>
      </w:del>
    </w:p>
    <w:p w14:paraId="590B35D7" w14:textId="0EE5BD8B" w:rsidR="00B8743A" w:rsidRPr="00DF1BAD" w:rsidDel="005A3D82" w:rsidRDefault="00B8743A" w:rsidP="00583629">
      <w:pPr>
        <w:numPr>
          <w:ilvl w:val="2"/>
          <w:numId w:val="28"/>
        </w:numPr>
        <w:tabs>
          <w:tab w:val="left" w:pos="3402"/>
        </w:tabs>
        <w:rPr>
          <w:del w:id="526" w:author="Tekijä"/>
        </w:rPr>
      </w:pPr>
      <w:del w:id="527" w:author="Tekijä">
        <w:r w:rsidRPr="00DF1BAD" w:rsidDel="005A3D82">
          <w:delText>Tutkimus</w:delText>
        </w:r>
        <w:r w:rsidRPr="00DF1BAD" w:rsidDel="005A3D82">
          <w:tab/>
        </w:r>
        <w:r w:rsidR="00583629" w:rsidRPr="00583629" w:rsidDel="005A3D82">
          <w:delText>AR/YDIN - Otsikot</w:delText>
        </w:r>
        <w:r w:rsidR="00583629" w:rsidRPr="00DF1BAD" w:rsidDel="005A3D82">
          <w:delText xml:space="preserve"> </w:delText>
        </w:r>
        <w:r w:rsidR="002C2445" w:rsidDel="005A3D82">
          <w:delText xml:space="preserve">Tutkimukset </w:delText>
        </w:r>
        <w:r w:rsidRPr="00DF1BAD" w:rsidDel="005A3D82">
          <w:delText>1.2.246.537.6.14.2006.53</w:delText>
        </w:r>
      </w:del>
    </w:p>
    <w:p w14:paraId="7AC26CF6" w14:textId="0A3108AB" w:rsidR="00583629" w:rsidDel="005A3D82" w:rsidRDefault="00B8743A" w:rsidP="00B8743A">
      <w:pPr>
        <w:ind w:left="2880"/>
        <w:rPr>
          <w:del w:id="528" w:author="Tekijä"/>
        </w:rPr>
      </w:pPr>
      <w:del w:id="529" w:author="Tekijä">
        <w:r w:rsidRPr="00391186" w:rsidDel="005A3D82">
          <w:delText xml:space="preserve">tehty tutkimuskoodi </w:delText>
        </w:r>
        <w:r w:rsidDel="005A3D82">
          <w:br/>
        </w:r>
        <w:r w:rsidR="00AE458F" w:rsidRPr="002537B3" w:rsidDel="005A3D82">
          <w:delText>Säteilyannos</w:delText>
        </w:r>
      </w:del>
    </w:p>
    <w:p w14:paraId="59A802A1" w14:textId="1626505B" w:rsidR="00583629" w:rsidDel="005A3D82" w:rsidRDefault="00583629" w:rsidP="00583629">
      <w:pPr>
        <w:ind w:left="2880"/>
        <w:rPr>
          <w:del w:id="530" w:author="Tekijä"/>
        </w:rPr>
      </w:pPr>
      <w:del w:id="531" w:author="Tekijä">
        <w:r w:rsidDel="005A3D82">
          <w:delText xml:space="preserve">Tutkimuksen tekemiseen osallistuneet ammattihenkilöt </w:delText>
        </w:r>
      </w:del>
    </w:p>
    <w:p w14:paraId="590B35D9" w14:textId="0029B5C2" w:rsidR="00AE458F" w:rsidDel="005A3D82" w:rsidRDefault="00583629" w:rsidP="00583629">
      <w:pPr>
        <w:ind w:left="2880"/>
        <w:rPr>
          <w:del w:id="532" w:author="Tekijä"/>
        </w:rPr>
      </w:pPr>
      <w:del w:id="533" w:author="Tekijä">
        <w:r w:rsidDel="005A3D82">
          <w:delText>Tutkimuksen tulos</w:delText>
        </w:r>
        <w:r w:rsidR="00AE458F" w:rsidRPr="002537B3" w:rsidDel="005A3D82">
          <w:delText xml:space="preserve"> </w:delText>
        </w:r>
      </w:del>
    </w:p>
    <w:p w14:paraId="590B35DA" w14:textId="75EC235B" w:rsidR="006E42D4" w:rsidRPr="009F4E0A" w:rsidDel="005A3D82" w:rsidRDefault="00E77050" w:rsidP="00B8743A">
      <w:pPr>
        <w:ind w:left="2880"/>
        <w:rPr>
          <w:del w:id="534" w:author="Tekijä"/>
        </w:rPr>
      </w:pPr>
      <w:del w:id="535" w:author="Tekijä">
        <w:r w:rsidRPr="005A3EF4" w:rsidDel="005A3D82">
          <w:delText>Tutkimuksen tunniste</w:delText>
        </w:r>
        <w:r w:rsidR="006E42D4" w:rsidRPr="009F4E0A" w:rsidDel="005A3D82">
          <w:delText xml:space="preserve"> Study Instance UID </w:delText>
        </w:r>
      </w:del>
    </w:p>
    <w:p w14:paraId="0FF46998" w14:textId="4B928CF3" w:rsidR="00E77050" w:rsidDel="005A3D82" w:rsidRDefault="00E77050" w:rsidP="00E77050">
      <w:pPr>
        <w:ind w:left="2880"/>
        <w:rPr>
          <w:del w:id="536" w:author="Tekijä"/>
        </w:rPr>
      </w:pPr>
      <w:del w:id="537" w:author="Tekijä">
        <w:r w:rsidRPr="00427FAD" w:rsidDel="005A3D82">
          <w:delText>AC-nro</w:delText>
        </w:r>
        <w:r w:rsidRPr="00E77050" w:rsidDel="005A3D82">
          <w:delText xml:space="preserve"> </w:delText>
        </w:r>
      </w:del>
    </w:p>
    <w:p w14:paraId="59343011" w14:textId="44DD73C5" w:rsidR="00E77050" w:rsidRPr="00427FAD" w:rsidDel="005A3D82" w:rsidRDefault="00E77050" w:rsidP="00E77050">
      <w:pPr>
        <w:ind w:left="2880"/>
        <w:rPr>
          <w:del w:id="538" w:author="Tekijä"/>
        </w:rPr>
      </w:pPr>
      <w:del w:id="539" w:author="Tekijä">
        <w:r w:rsidDel="005A3D82">
          <w:delText>viittaus</w:delText>
        </w:r>
        <w:r w:rsidRPr="002537B3" w:rsidDel="005A3D82">
          <w:delText xml:space="preserve"> pyyntöön</w:delText>
        </w:r>
      </w:del>
    </w:p>
    <w:p w14:paraId="590B35DD" w14:textId="28181324" w:rsidR="00C77E41" w:rsidDel="005A3D82" w:rsidRDefault="00C77E41" w:rsidP="00583629">
      <w:pPr>
        <w:tabs>
          <w:tab w:val="left" w:pos="4536"/>
        </w:tabs>
        <w:spacing w:before="120"/>
        <w:rPr>
          <w:del w:id="540" w:author="Tekijä"/>
        </w:rPr>
      </w:pPr>
      <w:del w:id="541" w:author="Tekijä">
        <w:r w:rsidRPr="00DF1BAD" w:rsidDel="005A3D82">
          <w:delText xml:space="preserve">RTG </w:delText>
        </w:r>
        <w:r w:rsidRPr="00DF1BAD" w:rsidDel="005A3D82">
          <w:tab/>
        </w:r>
        <w:r w:rsidR="00583629" w:rsidRPr="00583629" w:rsidDel="005A3D82">
          <w:delText xml:space="preserve">AR/YDIN - Näkymät </w:delText>
        </w:r>
        <w:r w:rsidRPr="00DF1BAD" w:rsidDel="005A3D82">
          <w:delText>: 1.2.246.537.6.12.2002.102</w:delText>
        </w:r>
      </w:del>
    </w:p>
    <w:p w14:paraId="590B35DE" w14:textId="2F573331" w:rsidR="006E42D4" w:rsidRPr="00DF1BAD" w:rsidDel="005A3D82" w:rsidRDefault="006E42D4" w:rsidP="006E42D4">
      <w:pPr>
        <w:tabs>
          <w:tab w:val="left" w:pos="4820"/>
        </w:tabs>
        <w:ind w:left="1440"/>
        <w:rPr>
          <w:del w:id="542" w:author="Tekijä"/>
        </w:rPr>
      </w:pPr>
      <w:del w:id="543" w:author="Tekijä">
        <w:r w:rsidRPr="00391186" w:rsidDel="005A3D82">
          <w:delText>lausuja ja yksikkö</w:delText>
        </w:r>
        <w:r w:rsidDel="005A3D82">
          <w:delText xml:space="preserve"> (merkinnän tiedoissa)</w:delText>
        </w:r>
      </w:del>
    </w:p>
    <w:p w14:paraId="590B35DF" w14:textId="3C1264D5" w:rsidR="00AE458F" w:rsidDel="005A3D82" w:rsidRDefault="00AE458F" w:rsidP="00583629">
      <w:pPr>
        <w:numPr>
          <w:ilvl w:val="1"/>
          <w:numId w:val="28"/>
        </w:numPr>
        <w:tabs>
          <w:tab w:val="left" w:pos="3402"/>
        </w:tabs>
        <w:rPr>
          <w:del w:id="544" w:author="Tekijä"/>
        </w:rPr>
      </w:pPr>
      <w:del w:id="545" w:author="Tekijä">
        <w:r w:rsidRPr="00DF1BAD" w:rsidDel="005A3D82">
          <w:delText xml:space="preserve">Hoidon toteutus 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Pr="00DF1BAD" w:rsidDel="005A3D82">
          <w:delText xml:space="preserve"> 1.2.246.537.6.13.2006.15</w:delText>
        </w:r>
      </w:del>
    </w:p>
    <w:p w14:paraId="590B35E0" w14:textId="79FF9720" w:rsidR="00B8743A" w:rsidRPr="00391186" w:rsidDel="005A3D82" w:rsidRDefault="00B8743A" w:rsidP="00583629">
      <w:pPr>
        <w:numPr>
          <w:ilvl w:val="2"/>
          <w:numId w:val="29"/>
        </w:numPr>
        <w:tabs>
          <w:tab w:val="left" w:pos="3402"/>
        </w:tabs>
        <w:rPr>
          <w:del w:id="546" w:author="Tekijä"/>
        </w:rPr>
      </w:pPr>
      <w:del w:id="547" w:author="Tekijä">
        <w:r w:rsidDel="005A3D82">
          <w:delText xml:space="preserve">Vastaus </w:delText>
        </w:r>
        <w:r w:rsidDel="005A3D82">
          <w:tab/>
        </w:r>
        <w:r w:rsidR="00583629" w:rsidRPr="00583629" w:rsidDel="005A3D82">
          <w:delText>AR/YDIN - Otsikot</w:delText>
        </w:r>
        <w:r w:rsidR="00583629" w:rsidDel="005A3D82">
          <w:delText xml:space="preserve"> </w:delText>
        </w:r>
        <w:r w:rsidR="002C2445" w:rsidDel="005A3D82">
          <w:delText>L</w:delText>
        </w:r>
        <w:r w:rsidDel="005A3D82">
          <w:delText xml:space="preserve">ausunnot </w:delText>
        </w:r>
        <w:r w:rsidRPr="00C16AA9" w:rsidDel="005A3D82">
          <w:delText>1.2.246.537.6.14.2006.</w:delText>
        </w:r>
        <w:r w:rsidRPr="00B22E0A" w:rsidDel="005A3D82">
          <w:delText>62</w:delText>
        </w:r>
      </w:del>
    </w:p>
    <w:p w14:paraId="2252366E" w14:textId="3AC57B23" w:rsidR="006E7725" w:rsidDel="005A3D82" w:rsidRDefault="006E7725" w:rsidP="00B8743A">
      <w:pPr>
        <w:ind w:left="2880"/>
        <w:rPr>
          <w:del w:id="548" w:author="Tekijä"/>
        </w:rPr>
      </w:pPr>
      <w:del w:id="549" w:author="Tekijä">
        <w:r w:rsidRPr="00391186" w:rsidDel="005A3D82">
          <w:delText>lausunto</w:delText>
        </w:r>
        <w:r w:rsidDel="005A3D82">
          <w:delText xml:space="preserve"> </w:delText>
        </w:r>
      </w:del>
    </w:p>
    <w:p w14:paraId="590B35E1" w14:textId="659886DB" w:rsidR="00B8743A" w:rsidDel="005A3D82" w:rsidRDefault="00406DA4" w:rsidP="00B8743A">
      <w:pPr>
        <w:ind w:left="2880"/>
        <w:rPr>
          <w:del w:id="550" w:author="Tekijä"/>
        </w:rPr>
      </w:pPr>
      <w:del w:id="551" w:author="Tekijä">
        <w:r w:rsidDel="005A3D82">
          <w:delText xml:space="preserve">viittaus </w:delText>
        </w:r>
        <w:r w:rsidR="00B8743A" w:rsidRPr="00391186" w:rsidDel="005A3D82">
          <w:delText xml:space="preserve">tutkimukseen </w:delText>
        </w:r>
        <w:r w:rsidR="00B8743A" w:rsidDel="005A3D82">
          <w:br/>
        </w:r>
      </w:del>
    </w:p>
    <w:p w14:paraId="590B35E2" w14:textId="277A5FFE" w:rsidR="00033DDC" w:rsidDel="005A3D82" w:rsidRDefault="00033DDC" w:rsidP="00B8743A">
      <w:pPr>
        <w:rPr>
          <w:del w:id="552" w:author="Tekijä"/>
        </w:rPr>
      </w:pPr>
    </w:p>
    <w:p w14:paraId="67CAAE9A" w14:textId="61FC21AA" w:rsidR="00C47736" w:rsidRDefault="00C47736" w:rsidP="00B8743A">
      <w:pPr>
        <w:rPr>
          <w:ins w:id="553" w:author="Tekijä"/>
        </w:rPr>
      </w:pPr>
      <w:del w:id="554" w:author="Tekijä">
        <w:r w:rsidDel="005A3D82">
          <w:delText>Sama rakenne kuvana on seuraavassa:</w:delText>
        </w:r>
      </w:del>
      <w:ins w:id="555" w:author="Tekijä">
        <w:r w:rsidR="005A3D82">
          <w:t>Kuvantamisen merkinnät tehdään RTG-näkymälle seuraavan yleisrakennekuvan mukaisesti. Kuvantamisessa on kolmea eri tyyppiä merkintöjä ja näistä kaikista tehdään oma merkintä:</w:t>
        </w:r>
      </w:ins>
    </w:p>
    <w:p w14:paraId="1BFC37FF" w14:textId="4EA1917D" w:rsidR="005A3D82" w:rsidRDefault="005A3D82" w:rsidP="005A3D82">
      <w:pPr>
        <w:pStyle w:val="Luettelokappale"/>
        <w:numPr>
          <w:ilvl w:val="0"/>
          <w:numId w:val="38"/>
        </w:numPr>
        <w:rPr>
          <w:ins w:id="556" w:author="Tekijä"/>
        </w:rPr>
      </w:pPr>
      <w:ins w:id="557" w:author="Tekijä">
        <w:r>
          <w:t>Kuvantamistutkimuspyyntö</w:t>
        </w:r>
      </w:ins>
    </w:p>
    <w:p w14:paraId="425B964B" w14:textId="59F9FE65" w:rsidR="005A3D82" w:rsidRDefault="005A3D82" w:rsidP="005A3D82">
      <w:pPr>
        <w:pStyle w:val="Luettelokappale"/>
        <w:numPr>
          <w:ilvl w:val="0"/>
          <w:numId w:val="38"/>
        </w:numPr>
        <w:rPr>
          <w:ins w:id="558" w:author="Tekijä"/>
        </w:rPr>
      </w:pPr>
      <w:ins w:id="559" w:author="Tekijä">
        <w:r>
          <w:t>Kuvantamistutkimus</w:t>
        </w:r>
      </w:ins>
    </w:p>
    <w:p w14:paraId="275744E0" w14:textId="20A4540C" w:rsidR="005A3D82" w:rsidRDefault="005A3D82" w:rsidP="005A3D82">
      <w:pPr>
        <w:pStyle w:val="Luettelokappale"/>
        <w:numPr>
          <w:ilvl w:val="0"/>
          <w:numId w:val="38"/>
        </w:numPr>
      </w:pPr>
      <w:ins w:id="560" w:author="Tekijä">
        <w:r>
          <w:t>Lausunto</w:t>
        </w:r>
        <w:r>
          <w:br/>
        </w:r>
      </w:ins>
    </w:p>
    <w:p w14:paraId="4530B8E3" w14:textId="1C0D5BDE" w:rsidR="00C47736" w:rsidRDefault="00606A7F" w:rsidP="00B8743A">
      <w:ins w:id="561" w:author="Tekijä">
        <w:r>
          <w:rPr>
            <w:noProof/>
            <w:lang w:eastAsia="fi-FI"/>
          </w:rPr>
          <w:drawing>
            <wp:inline distT="0" distB="0" distL="0" distR="0" wp14:anchorId="79D6BCE2" wp14:editId="1BEC4864">
              <wp:extent cx="6042930" cy="3919855"/>
              <wp:effectExtent l="0" t="0" r="0" b="0"/>
              <wp:docPr id="3" name="Kuva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47426" cy="392277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772AEF71" w14:textId="77777777" w:rsidR="00C47736" w:rsidRDefault="00C47736" w:rsidP="00B8743A"/>
    <w:p w14:paraId="590B35E3" w14:textId="60E3D530" w:rsidR="009F0CA7" w:rsidDel="005A3D82" w:rsidRDefault="009F0CA7" w:rsidP="00B8743A">
      <w:pPr>
        <w:rPr>
          <w:del w:id="562" w:author="Tekijä"/>
        </w:rPr>
      </w:pPr>
      <w:del w:id="563" w:author="Tekijä">
        <w:r w:rsidDel="005A3D82">
          <w:delText>Viittaukset merkintöjen ja eri asiakirjojen välillä menee seuraavan kuvan mukaisesti. Viittaukset ulkoisiin CDA-asiakirjoihin tehdään &lt;reference&gt;&lt;externalDocument&gt;-rakenteella asiakirjan setid</w:delText>
        </w:r>
        <w:r w:rsidR="002C2445" w:rsidDel="005A3D82">
          <w:delText>-</w:delText>
        </w:r>
        <w:r w:rsidDel="005A3D82">
          <w:delText xml:space="preserve">tunnukseen. </w:delText>
        </w:r>
        <w:r w:rsidR="00AD5DBD" w:rsidDel="005A3D82">
          <w:delText>Viittaukset asiakirjan sisällä tehdään &lt;reference&gt;&lt;externalObservation&gt;-rakenteella observation:in id:hen.</w:delText>
        </w:r>
      </w:del>
    </w:p>
    <w:p w14:paraId="590B35E4" w14:textId="59B2F265" w:rsidR="009F0CA7" w:rsidRDefault="00FB2FFA" w:rsidP="00B8743A">
      <w:del w:id="564" w:author="Tekijä">
        <w:r w:rsidRPr="00FB2FFA" w:rsidDel="005A3D82">
          <w:rPr>
            <w:noProof/>
            <w:lang w:eastAsia="fi-FI"/>
          </w:rPr>
          <w:drawing>
            <wp:inline distT="0" distB="0" distL="0" distR="0" wp14:anchorId="7E96632A" wp14:editId="2F8A35AD">
              <wp:extent cx="6120765" cy="4481830"/>
              <wp:effectExtent l="0" t="0" r="0" b="0"/>
              <wp:docPr id="114" name="Kuva 1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765" cy="4481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565" w:author="Tekijä">
        <w:r w:rsidR="005A3D82">
          <w:t>Nämä merkinnät on kukin kuva</w:t>
        </w:r>
        <w:r w:rsidR="00F219ED">
          <w:t>ttu yksityiskohtaisesti seuraavi</w:t>
        </w:r>
        <w:r w:rsidR="005A3D82">
          <w:t xml:space="preserve">ssa luvussa. Merkintöjen tietosisällöt on toteutettu </w:t>
        </w:r>
        <w:proofErr w:type="spellStart"/>
        <w:r w:rsidR="005A3D82">
          <w:t>THL</w:t>
        </w:r>
        <w:r w:rsidR="00B00F92">
          <w:t>:n</w:t>
        </w:r>
        <w:proofErr w:type="spellEnd"/>
        <w:r w:rsidR="005A3D82">
          <w:t xml:space="preserve"> koodistopalvelusta löytyvien kuvantamisen tietosisältömäärittelyjen mukaisesti [13].</w:t>
        </w:r>
      </w:ins>
    </w:p>
    <w:p w14:paraId="590B35E5" w14:textId="77777777" w:rsidR="009F0CA7" w:rsidRDefault="009F0CA7" w:rsidP="00B8743A"/>
    <w:p w14:paraId="590B35E6" w14:textId="4AB63C6F" w:rsidR="003A70BB" w:rsidRPr="003A6BFD" w:rsidDel="005A3D82" w:rsidRDefault="003A70BB" w:rsidP="003A70BB">
      <w:pPr>
        <w:pStyle w:val="Otsikko2"/>
        <w:rPr>
          <w:del w:id="566" w:author="Tekijä"/>
          <w:lang w:val="fi-FI"/>
        </w:rPr>
      </w:pPr>
      <w:bookmarkStart w:id="567" w:name="_Toc403323865"/>
      <w:del w:id="568" w:author="Tekijä">
        <w:r w:rsidRPr="003A6BFD" w:rsidDel="005A3D82">
          <w:rPr>
            <w:lang w:val="fi-FI"/>
          </w:rPr>
          <w:delText>Näyttömuoto</w:delText>
        </w:r>
        <w:bookmarkEnd w:id="567"/>
      </w:del>
    </w:p>
    <w:p w14:paraId="590B35E8" w14:textId="2EF36E02" w:rsidR="009F3F59" w:rsidDel="005A3D82" w:rsidRDefault="009F3F59" w:rsidP="00CE475D">
      <w:pPr>
        <w:rPr>
          <w:del w:id="569" w:author="Tekijä"/>
          <w:lang w:eastAsia="fi-FI"/>
        </w:rPr>
      </w:pPr>
      <w:del w:id="570" w:author="Tekijä">
        <w:r w:rsidRPr="009F3F59" w:rsidDel="005A3D82">
          <w:rPr>
            <w:lang w:eastAsia="fi-FI"/>
          </w:rPr>
          <w:delText>Ohessa on esimerkki siitä, miltä kuvantamisen asiakirja näyttää tyylitiedostolla tehdyn muunnoksen jälkeen</w:delText>
        </w:r>
        <w:r w:rsidR="00AE1263" w:rsidDel="005A3D82">
          <w:rPr>
            <w:lang w:eastAsia="fi-FI"/>
          </w:rPr>
          <w:delText>.</w:delText>
        </w:r>
      </w:del>
    </w:p>
    <w:p w14:paraId="590B35E9" w14:textId="4BD00BC8" w:rsidR="009F3F59" w:rsidDel="005A3D82" w:rsidRDefault="009F3F59" w:rsidP="00CE475D">
      <w:pPr>
        <w:rPr>
          <w:del w:id="571" w:author="Tekijä"/>
          <w:lang w:eastAsia="fi-FI"/>
        </w:rPr>
      </w:pPr>
    </w:p>
    <w:p w14:paraId="643A079C" w14:textId="1E9BF587" w:rsidR="005A3D82" w:rsidDel="005A3D82" w:rsidRDefault="009F3F59" w:rsidP="009F3F59">
      <w:pPr>
        <w:rPr>
          <w:del w:id="572" w:author="Tekijä"/>
          <w:lang w:eastAsia="fi-FI"/>
        </w:rPr>
      </w:pPr>
      <w:del w:id="573" w:author="Tekijä">
        <w:r w:rsidDel="005A3D82">
          <w:rPr>
            <w:lang w:eastAsia="fi-FI"/>
          </w:rPr>
          <w:delText xml:space="preserve">Näyttömuodon yleinen rakenne on kuvattu </w:delText>
        </w:r>
        <w:r w:rsidR="00AE1263" w:rsidDel="005A3D82">
          <w:rPr>
            <w:lang w:eastAsia="fi-FI"/>
          </w:rPr>
          <w:delText>K</w:delText>
        </w:r>
        <w:r w:rsidDel="005A3D82">
          <w:rPr>
            <w:lang w:eastAsia="fi-FI"/>
          </w:rPr>
          <w:delText xml:space="preserve">ertomus ja lomakkeet </w:delText>
        </w:r>
        <w:r w:rsidR="00AE1263" w:rsidDel="005A3D82">
          <w:rPr>
            <w:lang w:eastAsia="fi-FI"/>
          </w:rPr>
          <w:delText>-</w:delText>
        </w:r>
        <w:r w:rsidDel="005A3D82">
          <w:rPr>
            <w:lang w:eastAsia="fi-FI"/>
          </w:rPr>
          <w:delText>määrityksessä [2]. Tässä on kuitenkin esitetty tiivistelmä tekstimuodon rakenteesta</w:delText>
        </w:r>
        <w:r w:rsidR="00AE1263" w:rsidDel="005A3D82">
          <w:rPr>
            <w:lang w:eastAsia="fi-FI"/>
          </w:rPr>
          <w:delText>:</w:delText>
        </w:r>
      </w:del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B0304" w:rsidRPr="00361AFA" w:rsidDel="005A3D82" w14:paraId="082F84B5" w14:textId="3DD60C57" w:rsidTr="005B0304">
        <w:trPr>
          <w:del w:id="574" w:author="Tekijä"/>
        </w:trPr>
        <w:tc>
          <w:tcPr>
            <w:tcW w:w="9629" w:type="dxa"/>
          </w:tcPr>
          <w:p w14:paraId="1515C686" w14:textId="142B8E05" w:rsidR="005B0304" w:rsidRPr="005A3D82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75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76" w:author="Tekijä">
              <w:r w:rsidRPr="005A3D82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CDA R2 tuloste (CDA_Fi_header_2012-01-10.xsl)</w:delText>
              </w:r>
            </w:del>
          </w:p>
          <w:p w14:paraId="7F6DD1E0" w14:textId="65F41009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77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78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tunnisteet</w:delText>
              </w:r>
            </w:del>
          </w:p>
          <w:p w14:paraId="33197E5B" w14:textId="5517AE65" w:rsidR="005B0304" w:rsidRPr="00427FAD" w:rsidDel="005A3D82" w:rsidRDefault="005B0304" w:rsidP="005B0304">
            <w:pPr>
              <w:rPr>
                <w:del w:id="579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580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2.2.04 Asiakirjan 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1.2.246.10.1234567.11.2013.3456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2.2.10 Alkuperäisen asiakirjan 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1.2.246.10.1234567.11.2013.3456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2.2.11 Asiakirjan versio: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</w:delText>
              </w:r>
            </w:del>
          </w:p>
          <w:p w14:paraId="741125D3" w14:textId="088A4916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81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82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Tekniset CDAR2 rakenteen tiedot</w:delText>
              </w:r>
            </w:del>
          </w:p>
          <w:p w14:paraId="50E4F567" w14:textId="6990F9ED" w:rsidR="005B0304" w:rsidRPr="00427FAD" w:rsidDel="005A3D82" w:rsidRDefault="005B0304" w:rsidP="005B0304">
            <w:pPr>
              <w:rPr>
                <w:del w:id="583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584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2.2.01 Asiakirjan aluekoodi: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FI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2.2.02 Asiakirjassa noudatettu teknillinen standardiversio 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2.16.840.1.113883.1.3.POCD_HD000040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1.2.246.777.11.2011.7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1.2.246.777.11.2013.6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1.2.246.777.11.2012.9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1.2.246.777.11.2013.xx</w:delText>
              </w:r>
            </w:del>
          </w:p>
          <w:p w14:paraId="7AA76407" w14:textId="79D0E3A4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85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86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Potilas</w:delText>
              </w:r>
            </w:del>
          </w:p>
          <w:p w14:paraId="02B56B2A" w14:textId="181B0D72" w:rsidR="005B0304" w:rsidRPr="00427FAD" w:rsidDel="005A3D82" w:rsidRDefault="005B0304" w:rsidP="005B0304">
            <w:pPr>
              <w:rPr>
                <w:del w:id="587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588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2.2.13.1 Potilaan henkilötunnus: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1.2.246.21.010144-123X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2.2.13.2 Potilaan nimi: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Meikäläinen, Erkki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2.2.13.3 Potilaan syntymäaika: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1.1.1944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2.2.13.4 Potilaan sukupuoli: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mies -- koodisto:  1.2.246.537.5.1.1997,  AR/YDIN - Sukupuoli 1997</w:delText>
              </w:r>
            </w:del>
          </w:p>
          <w:p w14:paraId="04DCDF3C" w14:textId="60DF8243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89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90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Ammattihenkilö</w:delText>
              </w:r>
            </w:del>
          </w:p>
          <w:p w14:paraId="286CC463" w14:textId="582ABE20" w:rsidR="005B0304" w:rsidRPr="00427FAD" w:rsidDel="005A3D82" w:rsidRDefault="005B0304" w:rsidP="005B0304">
            <w:pPr>
              <w:spacing w:after="240"/>
              <w:rPr>
                <w:del w:id="591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592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LL Pekka Päivystäjä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Röntgenhoitaja Niina Radiologi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LL Reino Radiologi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</w:del>
          </w:p>
          <w:p w14:paraId="6FB6CE4A" w14:textId="7ACCA518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93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94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elinkaari</w:delText>
              </w:r>
            </w:del>
          </w:p>
          <w:p w14:paraId="5314D0A6" w14:textId="15FC2F68" w:rsidR="005B0304" w:rsidRPr="00427FAD" w:rsidDel="005A3D82" w:rsidRDefault="005B0304" w:rsidP="005B0304">
            <w:pPr>
              <w:rPr>
                <w:del w:id="595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596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2.2.07 Asiakirjan luontiaika: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20.8.2013 klo 15:22:33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2.4.13 Asiakirjan valmistumisen tila: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3,  arkistointivalmis -- koodisto:  1.2.246.537.5.40154.2008,  asiakirjan valmistumisen tila</w:delText>
              </w:r>
            </w:del>
          </w:p>
          <w:p w14:paraId="609557C7" w14:textId="2A9C3981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597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598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Asiakirjahallinto</w:delText>
              </w:r>
            </w:del>
          </w:p>
          <w:p w14:paraId="5C556793" w14:textId="4B6B2309" w:rsidR="005B0304" w:rsidRPr="00427FAD" w:rsidDel="005A3D82" w:rsidRDefault="005B0304" w:rsidP="005B0304">
            <w:pPr>
              <w:rPr>
                <w:del w:id="599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00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2.2.17 Asiakirjan rekisterinpitäjä: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1.2.246.10.1234567.19.0, XXX sairaanhoitopiiri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2.2.05 Asiakirjan potilasrekisteritunnus: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2,  Julkinen terveydenhuolto -- koodisto:  1.2.246.537.5.40150.2009,  KanTa-palvelut - Potilasasiakirjan rekisteritunnus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2.4.12 Asiakirjan tehtäväluokka (eAMS):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06.03,  Potilaan hoito -- koodisto:  1.2.246.537.6.300.2010,  STM - Terveydenhuollon tehtäväluokitus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2.4.28 Asiakirjan säilytysaikaluokka: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2,  Potilaan eliniän ajan säilytettävät -- koodisto:  1.2.246.537.5.40158.2008,  eArkisto - säilytysaikaluokka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2.2.06 Asiakirjan otsikko: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Radiologia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2.2.09 Asiakirjan kieli: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fi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2.4.09 Asiakirjan tyyppi: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Kertomusteksti -- koodisto:  1.2.246.537.5.5001.2011,  Asiakirjan tyyppi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2.2.08 Asiakirjan luottamuksellisuus: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5,  Terveydenhuollon salassapidettävä -- koodisto:  1.2.246.777.5.99902.2006,  KanTa-palvelut - Asiakirjan luottamuksellisuus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2.4.02 Asiakirjan sisällysluettelo (näkymät):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  RTG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2.4.06 Asiakirjan tiedostomuoto: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CDA R2 -- koodisto:  1.2.246.537.5.40179.2008,  eArkisto - Asiakirjan tiedostomuoto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2.4.32 Kansalaisen katseltavissa oleva asiakirja ajankohdasta lukien: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30.8.2013</w:delText>
              </w:r>
            </w:del>
          </w:p>
          <w:p w14:paraId="53735D06" w14:textId="682BE2B0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01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02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Palvelutapahtuman tiedot</w:delText>
              </w:r>
            </w:del>
          </w:p>
          <w:p w14:paraId="0BC49B3B" w14:textId="6BCC47DC" w:rsidR="005B0304" w:rsidRPr="00427FAD" w:rsidDel="005A3D82" w:rsidRDefault="005B0304" w:rsidP="005B0304">
            <w:pPr>
              <w:rPr>
                <w:del w:id="603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04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2.2.26.1 Palvelutapahtumatunnus: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1.2.246.10.1234567.14.2013.123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2.4.25 Palvelutapahtumatietojen ensisijaisuus asiakirjassa: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ensisijainen -- koodisto:  1.2.246.537.5.40180.2008,  eArkisto - Palvelutapahtuman ensisijaisuus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2.2.26.4 Palveluntuottaja: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1.2.246.10.1234567, XXX sairaanhoitopiiri</w:delText>
              </w:r>
            </w:del>
          </w:p>
          <w:p w14:paraId="1083D711" w14:textId="16EDB199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05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06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Palvelutapahtuman tiedot ensisijaisella asiakirjalla</w:delText>
              </w:r>
            </w:del>
          </w:p>
          <w:p w14:paraId="2CDE563B" w14:textId="48A30F71" w:rsidR="005B0304" w:rsidRPr="00427FAD" w:rsidDel="005A3D82" w:rsidRDefault="005B0304" w:rsidP="005B0304">
            <w:pPr>
              <w:rPr>
                <w:del w:id="607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08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2.2.26.3 Palvelutapahtuman kokonaishoitoaika: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2.2.26.5 Palveluyksikön hoitoaika: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20.8.2013 klo 10:11:00 - 20.8.2013 klo 11:00:00</w:delText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 palveluyksikkö: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XXX sairaanhoitopiiri päivystyspoliklinikka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2.2.23 Annettu palvelu: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1321,  Äkillisten sairastapausten hoito -- koodisto:  1.2.246.537.6.30.2008,  THL - Terveysalan palveluluokitus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2.4.22 Rekisteripitäjän laji: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julkinen terveydenhuolto -- koodisto:  1.2.246.537.5.40172.2008,  rekisterinpitäjän laji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2.2.26.2 Palvelutapahtumaluokka: poistettu 4.12.2008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2.4.16.1 Palvelutapahtuman palvelun tuottajan oma palvelukokonaisuustunnus: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1.2.246.10.1234567.14.2009.45671212, Pallolaajennus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2.4.16.2 Palvelutapahtuman palvelun tuottajan oma palvelukokonaisuusluokka: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PK1029,  Oireet, taudinmerkit ja löydökset -- koodisto:  1.2.246.537.6.89.2008,  THL - Palvelukokonaisuusluokitus 2008</w:delText>
              </w:r>
            </w:del>
          </w:p>
          <w:p w14:paraId="689EF1F8" w14:textId="329448B4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09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10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Ei käytössä kansallisessa arkistossa</w:delText>
              </w:r>
            </w:del>
          </w:p>
          <w:p w14:paraId="34B59D72" w14:textId="7DB5F562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11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12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allekirjoitus ja salaus</w:delText>
              </w:r>
            </w:del>
          </w:p>
          <w:p w14:paraId="3665FCE6" w14:textId="4893A231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13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14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Muut metatiedot</w:delText>
              </w:r>
            </w:del>
          </w:p>
          <w:p w14:paraId="01A3DF45" w14:textId="4966B7D6" w:rsidR="005B0304" w:rsidRPr="00427FAD" w:rsidDel="005A3D82" w:rsidRDefault="005B0304" w:rsidP="005B0304">
            <w:pPr>
              <w:rPr>
                <w:del w:id="615" w:author="Tekijä"/>
                <w:sz w:val="20"/>
                <w:szCs w:val="24"/>
                <w:lang w:eastAsia="fi-FI"/>
              </w:rPr>
            </w:pPr>
            <w:del w:id="616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2.4.07 Asiakirjan tuottanut ohjelmisto: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toimittaja: Yritys Oy tuote: Potilaskertomus versio: 1.12 teksti: Yritys Oy Potilaskertomus 1.12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2.4.17 Toimittajan tuotealue: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toimittaja: Yritys Oy tuote: Potilaskertomus versio: 1.12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06B91A22" w14:textId="50FE5689" w:rsidR="005B0304" w:rsidRPr="00427FAD" w:rsidDel="005A3D82" w:rsidRDefault="005B0304" w:rsidP="005B0304">
            <w:pPr>
              <w:ind w:left="720"/>
              <w:rPr>
                <w:del w:id="617" w:author="Tekijä"/>
                <w:sz w:val="20"/>
                <w:szCs w:val="24"/>
                <w:lang w:eastAsia="fi-FI"/>
              </w:rPr>
            </w:pPr>
            <w:del w:id="618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päivystyspoliklinikka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LL Pekka Päivystäjä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suunnittelu</w:delText>
              </w:r>
            </w:del>
          </w:p>
          <w:p w14:paraId="062C4972" w14:textId="70478772" w:rsidR="005B0304" w:rsidRPr="00427FAD" w:rsidDel="005A3D82" w:rsidRDefault="005B0304" w:rsidP="005B0304">
            <w:pPr>
              <w:ind w:left="1440"/>
              <w:rPr>
                <w:del w:id="619" w:author="Tekijä"/>
                <w:sz w:val="20"/>
                <w:szCs w:val="24"/>
                <w:lang w:eastAsia="fi-FI"/>
              </w:rPr>
            </w:pPr>
            <w:del w:id="620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Pyyntö</w:delText>
              </w:r>
            </w:del>
          </w:p>
          <w:p w14:paraId="6C0A5724" w14:textId="1C2C5D56" w:rsidR="005B0304" w:rsidRPr="00427FAD" w:rsidDel="005A3D82" w:rsidRDefault="005B0304" w:rsidP="005B0304">
            <w:pPr>
              <w:spacing w:after="240"/>
              <w:ind w:left="2160"/>
              <w:rPr>
                <w:del w:id="621" w:author="Tekijä"/>
                <w:sz w:val="20"/>
                <w:szCs w:val="24"/>
                <w:lang w:eastAsia="fi-FI"/>
              </w:rPr>
            </w:pPr>
            <w:del w:id="622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Tutkimus: GD1QA Thoraxin natiiviröntgen makuuasennossa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Thoraxin natiiviröntgen makuuasennossa selällään ja vatsallaan, epäillään keuhkoveritulppaa </w:delText>
              </w:r>
            </w:del>
          </w:p>
          <w:p w14:paraId="63BDF587" w14:textId="060A326C" w:rsidR="005B0304" w:rsidRPr="00427FAD" w:rsidDel="005A3D82" w:rsidRDefault="005B0304" w:rsidP="005B0304">
            <w:pPr>
              <w:rPr>
                <w:del w:id="623" w:author="Tekijä"/>
                <w:sz w:val="20"/>
                <w:szCs w:val="24"/>
                <w:lang w:eastAsia="fi-FI"/>
              </w:rPr>
            </w:pPr>
            <w:del w:id="624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09811E6D" w14:textId="038A5EC7" w:rsidR="005B0304" w:rsidRPr="00427FAD" w:rsidDel="005A3D82" w:rsidRDefault="005B0304" w:rsidP="005B0304">
            <w:pPr>
              <w:ind w:left="720"/>
              <w:rPr>
                <w:del w:id="625" w:author="Tekijä"/>
                <w:sz w:val="20"/>
                <w:szCs w:val="24"/>
                <w:lang w:eastAsia="fi-FI"/>
              </w:rPr>
            </w:pPr>
            <w:del w:id="626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kuvantaminen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Röntgenhoitaja Niina Radiologi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toteutus</w:delText>
              </w:r>
            </w:del>
          </w:p>
          <w:p w14:paraId="39790208" w14:textId="5C3EC0E6" w:rsidR="005B0304" w:rsidRPr="00427FAD" w:rsidDel="005A3D82" w:rsidRDefault="005B0304" w:rsidP="005B0304">
            <w:pPr>
              <w:ind w:left="1440"/>
              <w:rPr>
                <w:del w:id="627" w:author="Tekijä"/>
                <w:sz w:val="20"/>
                <w:szCs w:val="24"/>
                <w:lang w:eastAsia="fi-FI"/>
              </w:rPr>
            </w:pPr>
            <w:del w:id="628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Tutkimus</w:delText>
              </w:r>
            </w:del>
          </w:p>
          <w:p w14:paraId="724FBCDA" w14:textId="03DE0FC7" w:rsidR="005B0304" w:rsidRPr="00427FAD" w:rsidDel="005A3D82" w:rsidRDefault="005B0304" w:rsidP="005B0304">
            <w:pPr>
              <w:ind w:left="2160"/>
              <w:rPr>
                <w:del w:id="629" w:author="Tekijä"/>
                <w:sz w:val="20"/>
                <w:szCs w:val="24"/>
                <w:lang w:eastAsia="fi-FI"/>
              </w:rPr>
            </w:pPr>
            <w:del w:id="630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Tutkimus: GD1QA Thoraxin natiiviröntgen makuuasennossa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Thoraxin natiiviröntgen makuuasennossa selällään ja vatsallaan, epäillään keuhkoveritulppaa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Säteilyannos: Säteilyannoksen ja pinta-alan tulo DAP on 0,1 mGy cm2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Tutkimuksen tekemiseen osallistuneet ammattihenkilöt: TP, MM ja IK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Tutkimuksen tulos: poikkeava </w:delText>
              </w:r>
            </w:del>
          </w:p>
          <w:p w14:paraId="780CF020" w14:textId="76FAD5E3" w:rsidR="005B0304" w:rsidRPr="00427FAD" w:rsidDel="005A3D82" w:rsidRDefault="005B0304" w:rsidP="005B0304">
            <w:pPr>
              <w:rPr>
                <w:del w:id="631" w:author="Tekijä"/>
                <w:sz w:val="20"/>
                <w:szCs w:val="24"/>
                <w:lang w:eastAsia="fi-FI"/>
              </w:rPr>
            </w:pPr>
            <w:del w:id="632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2365026C" w14:textId="29E6337E" w:rsidR="005B0304" w:rsidRPr="00427FAD" w:rsidDel="005A3D82" w:rsidRDefault="005B0304" w:rsidP="005B0304">
            <w:pPr>
              <w:ind w:left="720"/>
              <w:rPr>
                <w:del w:id="633" w:author="Tekijä"/>
                <w:sz w:val="20"/>
                <w:szCs w:val="24"/>
                <w:lang w:eastAsia="fi-FI"/>
              </w:rPr>
            </w:pPr>
            <w:del w:id="634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kuvantaminen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LL Reino Radiologi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toteutus</w:delText>
              </w:r>
            </w:del>
          </w:p>
          <w:p w14:paraId="751ABA61" w14:textId="117EF676" w:rsidR="005B0304" w:rsidRPr="00427FAD" w:rsidDel="005A3D82" w:rsidRDefault="005B0304" w:rsidP="005B0304">
            <w:pPr>
              <w:ind w:left="1440"/>
              <w:rPr>
                <w:del w:id="635" w:author="Tekijä"/>
                <w:sz w:val="20"/>
                <w:szCs w:val="24"/>
                <w:lang w:eastAsia="fi-FI"/>
              </w:rPr>
            </w:pPr>
            <w:del w:id="636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Lausunto</w:delText>
              </w:r>
            </w:del>
          </w:p>
          <w:p w14:paraId="1D6D1094" w14:textId="3377E011" w:rsidR="005B0304" w:rsidRPr="00427FAD" w:rsidDel="005A3D82" w:rsidRDefault="005B0304" w:rsidP="005B0304">
            <w:pPr>
              <w:ind w:left="2160"/>
              <w:rPr>
                <w:del w:id="637" w:author="Tekijä"/>
                <w:sz w:val="20"/>
                <w:szCs w:val="24"/>
                <w:lang w:eastAsia="fi-FI"/>
              </w:rPr>
            </w:pPr>
            <w:del w:id="638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Näyttää kovasti merkilliseltä ja kummalliselta. En ole ikinä ennen nähnyt mitään vastaavaa! Ei vertailukuvia arkistossa. Kauttaaltaan frontaali-, maksillaari- ja sphenoidaaliontelot ilmastoituvat normaalisti, ei mainittavia limakalvoturvotuksia missään onteloissa. Molemmin puolin infundibulumit avoimet. Nenäseptum devioi aavistuksen oikealle, ja ethmoidaalialueella aivan vähäistä limakalvoturvotusta. Keros-luokka 2.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Lausunnon tila: Lopullinen tulos </w:delText>
              </w:r>
            </w:del>
          </w:p>
          <w:p w14:paraId="221B30E5" w14:textId="18DBA859" w:rsidR="005B0304" w:rsidRPr="00427FAD" w:rsidDel="005A3D82" w:rsidRDefault="005B0304" w:rsidP="009F3F59">
            <w:pPr>
              <w:rPr>
                <w:del w:id="639" w:author="Tekijä"/>
                <w:sz w:val="20"/>
                <w:lang w:eastAsia="fi-FI"/>
              </w:rPr>
            </w:pPr>
          </w:p>
        </w:tc>
      </w:tr>
    </w:tbl>
    <w:p w14:paraId="5A7D4C7D" w14:textId="57A42D50" w:rsidR="005B0304" w:rsidDel="005A3D82" w:rsidRDefault="005B0304" w:rsidP="009F3F59">
      <w:pPr>
        <w:rPr>
          <w:del w:id="640" w:author="Tekijä"/>
          <w:lang w:eastAsia="fi-FI"/>
        </w:rPr>
      </w:pPr>
    </w:p>
    <w:p w14:paraId="590B360F" w14:textId="50992F51" w:rsidR="009F3F59" w:rsidDel="005A3D82" w:rsidRDefault="009F3F59" w:rsidP="009F3F59">
      <w:pPr>
        <w:rPr>
          <w:del w:id="641" w:author="Tekijä"/>
          <w:lang w:eastAsia="fi-FI"/>
        </w:rPr>
      </w:pPr>
      <w:del w:id="642" w:author="Tekijä">
        <w:r w:rsidDel="005A3D82">
          <w:rPr>
            <w:lang w:eastAsia="fi-FI"/>
          </w:rPr>
          <w:delText>Perusrakenne tekstimuodossa on</w:delText>
        </w:r>
        <w:r w:rsidR="00AE1263" w:rsidDel="005A3D82">
          <w:rPr>
            <w:lang w:eastAsia="fi-FI"/>
          </w:rPr>
          <w:delText>,</w:delText>
        </w:r>
        <w:r w:rsidDel="005A3D82">
          <w:rPr>
            <w:lang w:eastAsia="fi-FI"/>
          </w:rPr>
          <w:delText xml:space="preserve"> että ensin on kolme paragraph:ia: hoitopaikka eli merkinnän tekijän yksikkö, </w:delText>
        </w:r>
        <w:r w:rsidR="00C638E3" w:rsidRPr="00C638E3" w:rsidDel="005A3D82">
          <w:rPr>
            <w:lang w:eastAsia="fi-FI"/>
          </w:rPr>
          <w:delText xml:space="preserve">merkinnän tekijä </w:delText>
        </w:r>
        <w:r w:rsidDel="005A3D82">
          <w:rPr>
            <w:lang w:eastAsia="fi-FI"/>
          </w:rPr>
          <w:delText>ja</w:delText>
        </w:r>
        <w:r w:rsidR="00C638E3" w:rsidRPr="00C638E3" w:rsidDel="005A3D82">
          <w:rPr>
            <w:lang w:eastAsia="fi-FI"/>
          </w:rPr>
          <w:delText xml:space="preserve"> </w:delText>
        </w:r>
        <w:r w:rsidR="00C638E3" w:rsidDel="005A3D82">
          <w:rPr>
            <w:lang w:eastAsia="fi-FI"/>
          </w:rPr>
          <w:delText>päiväys</w:delText>
        </w:r>
        <w:r w:rsidDel="005A3D82">
          <w:rPr>
            <w:lang w:eastAsia="fi-FI"/>
          </w:rPr>
          <w:delText>. Näiden jälkeen on br-elementillä muodostettava tyhjä rivi, joiden jälkeen paragraph:eilla kappaleiksi jaoteltuna tutkimuksen koodi ja selite sekä varsinainen tekstiosa. Yllä olevassa esimerkissä on kuvattu suositeltu rakenne. Content-elementtien käyttö paragraph-elementtien sisällä on vapaaehtoista.</w:delText>
        </w:r>
      </w:del>
    </w:p>
    <w:p w14:paraId="590B3610" w14:textId="77777777" w:rsidR="005107E8" w:rsidRDefault="005107E8" w:rsidP="009F3F59">
      <w:pPr>
        <w:rPr>
          <w:highlight w:val="white"/>
          <w:lang w:eastAsia="fi-FI"/>
        </w:rPr>
      </w:pPr>
    </w:p>
    <w:p w14:paraId="590B3611" w14:textId="48647E00" w:rsidR="003A70BB" w:rsidRDefault="003A70BB" w:rsidP="003A70BB">
      <w:pPr>
        <w:pStyle w:val="Otsikko1"/>
      </w:pPr>
      <w:bookmarkStart w:id="643" w:name="_Toc403323866"/>
      <w:del w:id="644" w:author="Tekijä">
        <w:r w:rsidDel="00F219ED">
          <w:delText xml:space="preserve">Rakenne </w:delText>
        </w:r>
        <w:r w:rsidR="00C03A00" w:rsidDel="00F219ED">
          <w:delText>kokonaisuuksittain</w:delText>
        </w:r>
      </w:del>
      <w:ins w:id="645" w:author="Tekijä">
        <w:r w:rsidR="00F219ED">
          <w:t>Kuvantamistutkimuspyyntö</w:t>
        </w:r>
      </w:ins>
      <w:bookmarkEnd w:id="643"/>
    </w:p>
    <w:p w14:paraId="590B3612" w14:textId="20ADEBF7" w:rsidR="003A70BB" w:rsidRPr="006424A8" w:rsidRDefault="003A70BB" w:rsidP="003A70BB">
      <w:pPr>
        <w:pStyle w:val="Otsikko2"/>
        <w:rPr>
          <w:highlight w:val="white"/>
          <w:lang w:val="fi-FI" w:eastAsia="fi-FI"/>
        </w:rPr>
      </w:pPr>
      <w:bookmarkStart w:id="646" w:name="_Toc403323867"/>
      <w:del w:id="647" w:author="Tekijä">
        <w:r w:rsidRPr="006424A8" w:rsidDel="006424A8">
          <w:rPr>
            <w:highlight w:val="white"/>
            <w:lang w:val="fi-FI" w:eastAsia="fi-FI"/>
          </w:rPr>
          <w:delText xml:space="preserve">Lomaketunnukset </w:delText>
        </w:r>
      </w:del>
      <w:ins w:id="648" w:author="Tekijä">
        <w:del w:id="649" w:author="Tekijä">
          <w:r w:rsidR="006424A8" w:rsidRPr="006424A8" w:rsidDel="006A7CCD">
            <w:rPr>
              <w:highlight w:val="white"/>
              <w:lang w:val="fi-FI" w:eastAsia="fi-FI"/>
            </w:rPr>
            <w:delText>Lomake</w:delText>
          </w:r>
        </w:del>
        <w:r w:rsidR="006A7CCD">
          <w:rPr>
            <w:highlight w:val="white"/>
            <w:lang w:val="fi-FI" w:eastAsia="fi-FI"/>
          </w:rPr>
          <w:t>Näkymä</w:t>
        </w:r>
        <w:r w:rsidR="006424A8" w:rsidRPr="006424A8">
          <w:rPr>
            <w:highlight w:val="white"/>
            <w:lang w:val="fi-FI" w:eastAsia="fi-FI"/>
          </w:rPr>
          <w:t xml:space="preserve">tunnus </w:t>
        </w:r>
      </w:ins>
      <w:r w:rsidRPr="006424A8">
        <w:rPr>
          <w:highlight w:val="white"/>
          <w:lang w:val="fi-FI" w:eastAsia="fi-FI"/>
        </w:rPr>
        <w:t xml:space="preserve">ja </w:t>
      </w:r>
      <w:del w:id="650" w:author="Tekijä">
        <w:r w:rsidRPr="006424A8" w:rsidDel="006424A8">
          <w:rPr>
            <w:highlight w:val="white"/>
            <w:lang w:val="fi-FI" w:eastAsia="fi-FI"/>
          </w:rPr>
          <w:delText>otsikot</w:delText>
        </w:r>
      </w:del>
      <w:ins w:id="651" w:author="Tekijä">
        <w:r w:rsidR="006424A8">
          <w:rPr>
            <w:highlight w:val="white"/>
            <w:lang w:val="fi-FI" w:eastAsia="fi-FI"/>
          </w:rPr>
          <w:t>merkinnän OID</w:t>
        </w:r>
      </w:ins>
      <w:bookmarkEnd w:id="646"/>
    </w:p>
    <w:p w14:paraId="590B3613" w14:textId="2B1AE9B1" w:rsidR="006270D6" w:rsidRDefault="006270D6" w:rsidP="006270D6">
      <w:r w:rsidRPr="00BD5106">
        <w:t xml:space="preserve">Kuvantamisen </w:t>
      </w:r>
      <w:del w:id="652" w:author="Tekijä">
        <w:r w:rsidRPr="00BD5106" w:rsidDel="006424A8">
          <w:delText>tutkimusasiakirja muodostaa oman lomakkeensa</w:delText>
        </w:r>
      </w:del>
      <w:ins w:id="653" w:author="Tekijä">
        <w:r w:rsidR="006424A8">
          <w:t>merkinnät kirjataan RTG-näkymälle</w:t>
        </w:r>
      </w:ins>
      <w:r w:rsidRPr="00BD5106">
        <w:t xml:space="preserve">. </w:t>
      </w:r>
      <w:r>
        <w:t xml:space="preserve">Näkymä </w:t>
      </w:r>
      <w:del w:id="654" w:author="Tekijä">
        <w:r w:rsidDel="006424A8">
          <w:delText>(eli l</w:delText>
        </w:r>
        <w:r w:rsidRPr="00BD5106" w:rsidDel="006424A8">
          <w:delText>omaketunnus</w:delText>
        </w:r>
        <w:r w:rsidDel="006424A8">
          <w:delText>)</w:delText>
        </w:r>
        <w:r w:rsidRPr="00BD5106" w:rsidDel="006424A8">
          <w:delText xml:space="preserve"> </w:delText>
        </w:r>
      </w:del>
      <w:r w:rsidRPr="00BD5106">
        <w:t xml:space="preserve">ilmoitetaan ensimmäisellä </w:t>
      </w:r>
      <w:proofErr w:type="spellStart"/>
      <w:r w:rsidRPr="00BD5106">
        <w:t>section</w:t>
      </w:r>
      <w:proofErr w:type="spellEnd"/>
      <w:r w:rsidRPr="00BD5106">
        <w:t xml:space="preserve">-tasolla </w:t>
      </w:r>
      <w:r>
        <w:t>näkymäkoodilla</w:t>
      </w:r>
      <w:del w:id="655" w:author="Tekijä">
        <w:r w:rsidDel="006424A8">
          <w:delText xml:space="preserve"> (eli </w:delText>
        </w:r>
        <w:r w:rsidRPr="00BD5106" w:rsidDel="006424A8">
          <w:delText>lomaketunnuksella</w:delText>
        </w:r>
        <w:r w:rsidDel="006424A8">
          <w:delText>)</w:delText>
        </w:r>
        <w:r w:rsidRPr="00BD5106" w:rsidDel="006424A8">
          <w:delText xml:space="preserve"> </w:delText>
        </w:r>
      </w:del>
      <w:ins w:id="656" w:author="Tekijä">
        <w:r w:rsidR="006424A8">
          <w:t xml:space="preserve"> </w:t>
        </w:r>
      </w:ins>
      <w:r w:rsidRPr="00BD5106">
        <w:t>102</w:t>
      </w:r>
      <w:r w:rsidR="00BB354D">
        <w:t xml:space="preserve"> RTG</w:t>
      </w:r>
      <w:r w:rsidRPr="00BD5106">
        <w:t>.</w:t>
      </w:r>
      <w:r>
        <w:t xml:space="preserve"> Näkymäkoodisto</w:t>
      </w:r>
      <w:r w:rsidRPr="00BD5106">
        <w:t xml:space="preserve"> on 1.2.246.537.6.12.2002.</w:t>
      </w:r>
      <w:ins w:id="657" w:author="Tekijä">
        <w:r w:rsidR="006424A8">
          <w:t xml:space="preserve"> </w:t>
        </w:r>
        <w:proofErr w:type="spellStart"/>
        <w:r w:rsidR="006424A8">
          <w:t>Section.</w:t>
        </w:r>
        <w:del w:id="658" w:author="Tekijä">
          <w:r w:rsidR="006424A8" w:rsidDel="00B00F92">
            <w:delText xml:space="preserve"> </w:delText>
          </w:r>
        </w:del>
        <w:r w:rsidR="006424A8">
          <w:t>id:ssä</w:t>
        </w:r>
        <w:proofErr w:type="spellEnd"/>
        <w:r w:rsidR="006424A8">
          <w:t xml:space="preserve"> on merkinnän yksilöivä tunnus.</w:t>
        </w:r>
      </w:ins>
    </w:p>
    <w:p w14:paraId="17C7B72B" w14:textId="77777777" w:rsidR="00D445E9" w:rsidRDefault="00D445E9" w:rsidP="006270D6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C6F45" w14:paraId="0ACAA935" w14:textId="77777777" w:rsidTr="00427FAD">
        <w:trPr>
          <w:trHeight w:val="1572"/>
        </w:trPr>
        <w:tc>
          <w:tcPr>
            <w:tcW w:w="9629" w:type="dxa"/>
          </w:tcPr>
          <w:p w14:paraId="641948BF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908C3C5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proofErr w:type="spellStart"/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OID1.2.246.10.1234567.11.2013.3456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4B2420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Pyynnön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tiedot</w:t>
            </w:r>
            <w:proofErr w:type="spellEnd"/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7DB5A501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C881F35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D221A3B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>Merkinnän</w:t>
            </w:r>
            <w:proofErr w:type="spell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OID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0552B71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1.2.246.10.1234567.14.2013.123.1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705801" w14:textId="5B39094E" w:rsidR="006C6F45" w:rsidRPr="00427FAD" w:rsidRDefault="006C6F45" w:rsidP="005A3D82">
            <w:pPr>
              <w:autoSpaceDE w:val="0"/>
              <w:autoSpaceDN w:val="0"/>
              <w:adjustRightInd w:val="0"/>
              <w:ind w:left="1163" w:hanging="1163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659" w:author="Tekijä"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Näkymät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RTG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520EA55" w14:textId="4542F811" w:rsidR="006C6F45" w:rsidRPr="00427FAD" w:rsidRDefault="006C6F45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RTG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28A1D9A" w14:textId="77777777" w:rsidR="006C6F45" w:rsidRDefault="006C6F45" w:rsidP="006270D6"/>
    <w:p w14:paraId="590B361F" w14:textId="5F2FCD7B" w:rsidR="003A70BB" w:rsidDel="00F219ED" w:rsidRDefault="003A70BB" w:rsidP="00F219ED">
      <w:pPr>
        <w:pStyle w:val="Otsikko2"/>
        <w:rPr>
          <w:del w:id="660" w:author="Tekijä"/>
          <w:highlight w:val="white"/>
          <w:lang w:eastAsia="fi-FI"/>
        </w:rPr>
      </w:pPr>
      <w:bookmarkStart w:id="661" w:name="_Toc403323868"/>
      <w:del w:id="662" w:author="Tekijä">
        <w:r w:rsidDel="005A3D82">
          <w:rPr>
            <w:highlight w:val="white"/>
            <w:lang w:eastAsia="fi-FI"/>
          </w:rPr>
          <w:delText>Pyyntö</w:delText>
        </w:r>
        <w:bookmarkEnd w:id="661"/>
        <w:r w:rsidDel="005A3D82">
          <w:rPr>
            <w:highlight w:val="white"/>
            <w:lang w:eastAsia="fi-FI"/>
          </w:rPr>
          <w:delText xml:space="preserve"> </w:delText>
        </w:r>
        <w:bookmarkStart w:id="663" w:name="_Toc403145878"/>
        <w:bookmarkEnd w:id="663"/>
      </w:del>
    </w:p>
    <w:p w14:paraId="590B3620" w14:textId="5E7145E5" w:rsidR="00BB354D" w:rsidRPr="00BB354D" w:rsidRDefault="00BB354D" w:rsidP="00F219ED">
      <w:pPr>
        <w:pStyle w:val="Otsikko2"/>
        <w:rPr>
          <w:highlight w:val="white"/>
          <w:lang w:val="fi-FI" w:eastAsia="fi-FI"/>
        </w:rPr>
      </w:pPr>
      <w:bookmarkStart w:id="664" w:name="_Toc403323869"/>
      <w:r w:rsidRPr="00BB354D">
        <w:rPr>
          <w:highlight w:val="white"/>
          <w:lang w:val="fi-FI" w:eastAsia="fi-FI"/>
        </w:rPr>
        <w:t xml:space="preserve">Potilaan ja </w:t>
      </w:r>
      <w:del w:id="665" w:author="Tekijä">
        <w:r w:rsidRPr="00BB354D" w:rsidDel="009E2E55">
          <w:rPr>
            <w:highlight w:val="white"/>
            <w:lang w:val="fi-FI" w:eastAsia="fi-FI"/>
          </w:rPr>
          <w:delText xml:space="preserve">pyynnön </w:delText>
        </w:r>
      </w:del>
      <w:ins w:id="666" w:author="Tekijä">
        <w:r w:rsidR="009E2E55">
          <w:rPr>
            <w:highlight w:val="white"/>
            <w:lang w:val="fi-FI" w:eastAsia="fi-FI"/>
          </w:rPr>
          <w:t>merkinnän</w:t>
        </w:r>
        <w:r w:rsidR="009E2E55" w:rsidRPr="00BB354D">
          <w:rPr>
            <w:highlight w:val="white"/>
            <w:lang w:val="fi-FI" w:eastAsia="fi-FI"/>
          </w:rPr>
          <w:t xml:space="preserve"> </w:t>
        </w:r>
      </w:ins>
      <w:r w:rsidRPr="00BB354D">
        <w:rPr>
          <w:highlight w:val="white"/>
          <w:lang w:val="fi-FI" w:eastAsia="fi-FI"/>
        </w:rPr>
        <w:t>tekijän tiedot</w:t>
      </w:r>
      <w:bookmarkEnd w:id="664"/>
    </w:p>
    <w:p w14:paraId="590B3621" w14:textId="336AF3F9" w:rsidR="00BB354D" w:rsidRDefault="00BB354D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Merkinnän rakenteen mukaisesti näkymän tietojen jälkeen esitetään näyttömuodossa </w:t>
      </w:r>
      <w:del w:id="667" w:author="Tekijä">
        <w:r w:rsidDel="009E2E55">
          <w:rPr>
            <w:highlight w:val="white"/>
            <w:lang w:eastAsia="fi-FI"/>
          </w:rPr>
          <w:delText>pyynnön tehneet organisaation ja ammattilaisen tiedot näyttömuodossa</w:delText>
        </w:r>
      </w:del>
      <w:ins w:id="668" w:author="Tekijä">
        <w:r w:rsidR="009E2E55">
          <w:rPr>
            <w:highlight w:val="white"/>
            <w:lang w:eastAsia="fi-FI"/>
          </w:rPr>
          <w:t>pyyntömerkinnän tehneen ammattilaisen ja organisaation tiedot</w:t>
        </w:r>
      </w:ins>
      <w:r>
        <w:rPr>
          <w:highlight w:val="white"/>
          <w:lang w:eastAsia="fi-FI"/>
        </w:rPr>
        <w:t xml:space="preserve">. </w:t>
      </w:r>
      <w:del w:id="669" w:author="Tekijä">
        <w:r w:rsidDel="006A7CCD">
          <w:rPr>
            <w:highlight w:val="white"/>
            <w:lang w:eastAsia="fi-FI"/>
          </w:rPr>
          <w:delText xml:space="preserve">Tämän jälkeen tulee potilaan </w:delText>
        </w:r>
      </w:del>
      <w:ins w:id="670" w:author="Tekijä">
        <w:r w:rsidR="006A7CCD">
          <w:rPr>
            <w:highlight w:val="white"/>
            <w:lang w:eastAsia="fi-FI"/>
          </w:rPr>
          <w:t xml:space="preserve">Potilaan </w:t>
        </w:r>
      </w:ins>
      <w:r>
        <w:rPr>
          <w:highlight w:val="white"/>
          <w:lang w:eastAsia="fi-FI"/>
        </w:rPr>
        <w:t xml:space="preserve">tiedot </w:t>
      </w:r>
      <w:ins w:id="671" w:author="Tekijä">
        <w:r w:rsidR="006A7CCD">
          <w:rPr>
            <w:highlight w:val="white"/>
            <w:lang w:eastAsia="fi-FI"/>
          </w:rPr>
          <w:t xml:space="preserve">annetaan </w:t>
        </w:r>
      </w:ins>
      <w:r>
        <w:rPr>
          <w:highlight w:val="white"/>
          <w:lang w:eastAsia="fi-FI"/>
        </w:rPr>
        <w:t>näkymätasolla</w:t>
      </w:r>
      <w:del w:id="672" w:author="Tekijä">
        <w:r w:rsidDel="00B00F92">
          <w:rPr>
            <w:highlight w:val="white"/>
            <w:lang w:eastAsia="fi-FI"/>
          </w:rPr>
          <w:delText>,</w:delText>
        </w:r>
      </w:del>
      <w:ins w:id="673" w:author="Tekijä">
        <w:r w:rsidR="00B00F92">
          <w:rPr>
            <w:highlight w:val="white"/>
            <w:lang w:eastAsia="fi-FI"/>
          </w:rPr>
          <w:t>.</w:t>
        </w:r>
      </w:ins>
      <w:r>
        <w:rPr>
          <w:highlight w:val="white"/>
          <w:lang w:eastAsia="fi-FI"/>
        </w:rPr>
        <w:t xml:space="preserve"> </w:t>
      </w:r>
      <w:ins w:id="674" w:author="Tekijä">
        <w:r w:rsidR="00B00F92">
          <w:rPr>
            <w:highlight w:val="white"/>
            <w:lang w:eastAsia="fi-FI"/>
          </w:rPr>
          <w:t>M</w:t>
        </w:r>
      </w:ins>
      <w:del w:id="675" w:author="Tekijä">
        <w:r w:rsidDel="006A7CCD">
          <w:rPr>
            <w:highlight w:val="white"/>
            <w:lang w:eastAsia="fi-FI"/>
          </w:rPr>
          <w:delText xml:space="preserve">tätä ei ole tarpeen toistaa </w:delText>
        </w:r>
        <w:r w:rsidDel="00B00F92">
          <w:rPr>
            <w:highlight w:val="white"/>
            <w:lang w:eastAsia="fi-FI"/>
          </w:rPr>
          <w:delText>m</w:delText>
        </w:r>
      </w:del>
      <w:r>
        <w:rPr>
          <w:highlight w:val="white"/>
          <w:lang w:eastAsia="fi-FI"/>
        </w:rPr>
        <w:t>ikäli samassa asiakirjassa on useampia merkintöjä potilaalle</w:t>
      </w:r>
      <w:ins w:id="676" w:author="Tekijä">
        <w:r w:rsidR="00B00F92">
          <w:rPr>
            <w:highlight w:val="white"/>
            <w:lang w:eastAsia="fi-FI"/>
          </w:rPr>
          <w:t>, niin</w:t>
        </w:r>
        <w:r w:rsidR="006A7CCD">
          <w:rPr>
            <w:highlight w:val="white"/>
            <w:lang w:eastAsia="fi-FI"/>
          </w:rPr>
          <w:t xml:space="preserve"> </w:t>
        </w:r>
        <w:del w:id="677" w:author="Tekijä">
          <w:r w:rsidR="006A7CCD" w:rsidDel="00B00F92">
            <w:rPr>
              <w:highlight w:val="white"/>
              <w:lang w:eastAsia="fi-FI"/>
            </w:rPr>
            <w:delText>tämä</w:delText>
          </w:r>
        </w:del>
        <w:r w:rsidR="00B00F92">
          <w:rPr>
            <w:highlight w:val="white"/>
            <w:lang w:eastAsia="fi-FI"/>
          </w:rPr>
          <w:t>tiedot voivat olla</w:t>
        </w:r>
        <w:r w:rsidR="006A7CCD">
          <w:rPr>
            <w:highlight w:val="white"/>
            <w:lang w:eastAsia="fi-FI"/>
          </w:rPr>
          <w:t xml:space="preserve"> </w:t>
        </w:r>
        <w:r w:rsidR="00B00F92">
          <w:rPr>
            <w:highlight w:val="white"/>
            <w:lang w:eastAsia="fi-FI"/>
          </w:rPr>
          <w:t>vain</w:t>
        </w:r>
        <w:del w:id="678" w:author="Tekijä">
          <w:r w:rsidR="006A7CCD" w:rsidDel="00B00F92">
            <w:rPr>
              <w:highlight w:val="white"/>
              <w:lang w:eastAsia="fi-FI"/>
            </w:rPr>
            <w:delText xml:space="preserve">riittää </w:delText>
          </w:r>
        </w:del>
        <w:r w:rsidR="00B00F92">
          <w:rPr>
            <w:highlight w:val="white"/>
            <w:lang w:eastAsia="fi-FI"/>
          </w:rPr>
          <w:t xml:space="preserve"> </w:t>
        </w:r>
        <w:r w:rsidR="006A7CCD">
          <w:rPr>
            <w:highlight w:val="white"/>
            <w:lang w:eastAsia="fi-FI"/>
          </w:rPr>
          <w:t xml:space="preserve">kertaalleen asiakirjan </w:t>
        </w:r>
        <w:proofErr w:type="spellStart"/>
        <w:r w:rsidR="006A7CCD">
          <w:rPr>
            <w:highlight w:val="white"/>
            <w:lang w:eastAsia="fi-FI"/>
          </w:rPr>
          <w:t>body:ssa</w:t>
        </w:r>
      </w:ins>
      <w:proofErr w:type="spellEnd"/>
      <w:r>
        <w:rPr>
          <w:highlight w:val="white"/>
          <w:lang w:eastAsia="fi-FI"/>
        </w:rPr>
        <w:t>.</w:t>
      </w:r>
      <w:ins w:id="679" w:author="Tekijä">
        <w:r w:rsidR="009E2E55">
          <w:rPr>
            <w:highlight w:val="white"/>
            <w:lang w:eastAsia="fi-FI"/>
          </w:rPr>
          <w:t xml:space="preserve"> </w:t>
        </w:r>
        <w:del w:id="680" w:author="Tekijä">
          <w:r w:rsidR="009E2E55" w:rsidDel="006A7CCD">
            <w:rPr>
              <w:highlight w:val="white"/>
              <w:lang w:eastAsia="fi-FI"/>
            </w:rPr>
            <w:delText>Sen jälkeen n</w:delText>
          </w:r>
        </w:del>
        <w:r w:rsidR="006A7CCD">
          <w:rPr>
            <w:highlight w:val="white"/>
            <w:lang w:eastAsia="fi-FI"/>
          </w:rPr>
          <w:t>N</w:t>
        </w:r>
        <w:r w:rsidR="009E2E55">
          <w:rPr>
            <w:highlight w:val="white"/>
            <w:lang w:eastAsia="fi-FI"/>
          </w:rPr>
          <w:t xml:space="preserve">äkymätason </w:t>
        </w:r>
        <w:proofErr w:type="spellStart"/>
        <w:r w:rsidR="009E2E55">
          <w:rPr>
            <w:highlight w:val="white"/>
            <w:lang w:eastAsia="fi-FI"/>
          </w:rPr>
          <w:t>author:ssa</w:t>
        </w:r>
        <w:proofErr w:type="spellEnd"/>
        <w:r w:rsidR="009E2E55">
          <w:rPr>
            <w:highlight w:val="white"/>
            <w:lang w:eastAsia="fi-FI"/>
          </w:rPr>
          <w:t xml:space="preserve"> annetaan merkinnän tekijän tiedon rakenteisessa muodossa</w:t>
        </w:r>
        <w:r w:rsidR="00B00F92">
          <w:rPr>
            <w:highlight w:val="white"/>
            <w:lang w:eastAsia="fi-FI"/>
          </w:rPr>
          <w:t>.</w:t>
        </w:r>
        <w:del w:id="681" w:author="Tekijä">
          <w:r w:rsidR="009E2E55" w:rsidDel="00B00F92">
            <w:rPr>
              <w:highlight w:val="white"/>
              <w:lang w:eastAsia="fi-FI"/>
            </w:rPr>
            <w:delText>,</w:delText>
          </w:r>
        </w:del>
        <w:r w:rsidR="009E2E55">
          <w:rPr>
            <w:highlight w:val="white"/>
            <w:lang w:eastAsia="fi-FI"/>
          </w:rPr>
          <w:t xml:space="preserve"> </w:t>
        </w:r>
        <w:del w:id="682" w:author="Tekijä">
          <w:r w:rsidR="009E2E55" w:rsidDel="00B00F92">
            <w:rPr>
              <w:highlight w:val="white"/>
              <w:lang w:eastAsia="fi-FI"/>
            </w:rPr>
            <w:delText>h</w:delText>
          </w:r>
        </w:del>
        <w:r w:rsidR="00B00F92">
          <w:rPr>
            <w:highlight w:val="white"/>
            <w:lang w:eastAsia="fi-FI"/>
          </w:rPr>
          <w:t>H</w:t>
        </w:r>
        <w:r w:rsidR="009E2E55">
          <w:rPr>
            <w:highlight w:val="white"/>
            <w:lang w:eastAsia="fi-FI"/>
          </w:rPr>
          <w:t>uomaa</w:t>
        </w:r>
        <w:r w:rsidR="00B00F92">
          <w:rPr>
            <w:highlight w:val="white"/>
            <w:lang w:eastAsia="fi-FI"/>
          </w:rPr>
          <w:t>,</w:t>
        </w:r>
        <w:r w:rsidR="009E2E55">
          <w:rPr>
            <w:highlight w:val="white"/>
            <w:lang w:eastAsia="fi-FI"/>
          </w:rPr>
          <w:t xml:space="preserve"> että merkinnän tekijä voi olla myös eri henkilö</w:t>
        </w:r>
        <w:r w:rsidR="00B00F92">
          <w:rPr>
            <w:highlight w:val="white"/>
            <w:lang w:eastAsia="fi-FI"/>
          </w:rPr>
          <w:t>,</w:t>
        </w:r>
        <w:r w:rsidR="009E2E55">
          <w:rPr>
            <w:highlight w:val="white"/>
            <w:lang w:eastAsia="fi-FI"/>
          </w:rPr>
          <w:t xml:space="preserve"> kuin varsinaisen pyynnön tehnyt lääkäri.</w:t>
        </w:r>
      </w:ins>
    </w:p>
    <w:p w14:paraId="590B3622" w14:textId="735FAC64" w:rsidR="00BB354D" w:rsidDel="009E2E55" w:rsidRDefault="00BB354D" w:rsidP="001350BB">
      <w:pPr>
        <w:rPr>
          <w:del w:id="683" w:author="Tekijä"/>
          <w:highlight w:val="white"/>
          <w:lang w:eastAsia="fi-FI"/>
        </w:rPr>
      </w:pPr>
    </w:p>
    <w:p w14:paraId="590B3623" w14:textId="6394B3B6" w:rsidR="00BB354D" w:rsidDel="009E2E55" w:rsidRDefault="00BB354D" w:rsidP="001350BB">
      <w:pPr>
        <w:rPr>
          <w:del w:id="684" w:author="Tekijä"/>
          <w:lang w:eastAsia="fi-FI"/>
        </w:rPr>
      </w:pPr>
      <w:del w:id="685" w:author="Tekijä">
        <w:r w:rsidDel="009E2E55">
          <w:rPr>
            <w:highlight w:val="white"/>
            <w:lang w:eastAsia="fi-FI"/>
          </w:rPr>
          <w:delText xml:space="preserve">Pyynnön tekijän tiedot eli </w:delText>
        </w:r>
        <w:r w:rsidDel="009E2E55">
          <w:rPr>
            <w:lang w:eastAsia="fi-FI"/>
          </w:rPr>
          <w:delText>m</w:delText>
        </w:r>
        <w:r w:rsidRPr="00BB354D" w:rsidDel="009E2E55">
          <w:rPr>
            <w:lang w:eastAsia="fi-FI"/>
          </w:rPr>
          <w:delText>erkinnän palveluyksikkö, tekijä ja tapahtuma-aika</w:delText>
        </w:r>
        <w:r w:rsidDel="009E2E55">
          <w:rPr>
            <w:lang w:eastAsia="fi-FI"/>
          </w:rPr>
          <w:delText xml:space="preserve"> esitetään näkymätasolla</w:delText>
        </w:r>
        <w:r w:rsidR="00DE68AB" w:rsidDel="009E2E55">
          <w:rPr>
            <w:lang w:eastAsia="fi-FI"/>
          </w:rPr>
          <w:delText xml:space="preserve"> author</w:delText>
        </w:r>
        <w:r w:rsidR="00AE1263" w:rsidDel="009E2E55">
          <w:rPr>
            <w:lang w:eastAsia="fi-FI"/>
          </w:rPr>
          <w:delText>-</w:delText>
        </w:r>
        <w:r w:rsidR="00DE68AB" w:rsidDel="009E2E55">
          <w:rPr>
            <w:lang w:eastAsia="fi-FI"/>
          </w:rPr>
          <w:delText>elementissä</w:delText>
        </w:r>
        <w:r w:rsidDel="009E2E55">
          <w:rPr>
            <w:lang w:eastAsia="fi-FI"/>
          </w:rPr>
          <w:delText>, näitä ei o</w:delText>
        </w:r>
        <w:r w:rsidR="00E7063F" w:rsidDel="009E2E55">
          <w:rPr>
            <w:lang w:eastAsia="fi-FI"/>
          </w:rPr>
          <w:delText>le tarpeen toistaa enää otsikko</w:delText>
        </w:r>
        <w:r w:rsidDel="009E2E55">
          <w:rPr>
            <w:lang w:eastAsia="fi-FI"/>
          </w:rPr>
          <w:delText>tason alla.</w:delText>
        </w:r>
      </w:del>
    </w:p>
    <w:p w14:paraId="2AD4EA2B" w14:textId="5ABF3CD5" w:rsidR="00D445E9" w:rsidDel="009E2E55" w:rsidRDefault="00D445E9" w:rsidP="001350BB">
      <w:pPr>
        <w:rPr>
          <w:del w:id="686" w:author="Tekijä"/>
          <w:lang w:eastAsia="fi-FI"/>
        </w:rPr>
      </w:pPr>
    </w:p>
    <w:p w14:paraId="4528381B" w14:textId="758DB0E9" w:rsidR="00D445E9" w:rsidDel="009E2E55" w:rsidRDefault="00D445E9" w:rsidP="001350BB">
      <w:pPr>
        <w:rPr>
          <w:del w:id="687" w:author="Tekijä"/>
          <w:lang w:eastAsia="fi-FI"/>
        </w:rPr>
      </w:pPr>
    </w:p>
    <w:p w14:paraId="32FD3E66" w14:textId="57C8CC4F" w:rsidR="00D445E9" w:rsidDel="009E2E55" w:rsidRDefault="00D445E9" w:rsidP="001350BB">
      <w:pPr>
        <w:rPr>
          <w:del w:id="688" w:author="Tekijä"/>
          <w:lang w:eastAsia="fi-FI"/>
        </w:rPr>
      </w:pPr>
    </w:p>
    <w:p w14:paraId="384F99AF" w14:textId="4D52E1AB" w:rsidR="00D445E9" w:rsidDel="009E2E55" w:rsidRDefault="00D445E9" w:rsidP="001350BB">
      <w:pPr>
        <w:rPr>
          <w:del w:id="689" w:author="Tekijä"/>
          <w:lang w:eastAsia="fi-FI"/>
        </w:rPr>
      </w:pPr>
    </w:p>
    <w:p w14:paraId="60C7A51D" w14:textId="77777777" w:rsidR="00D445E9" w:rsidRDefault="00D445E9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59AD64BF" w14:textId="77777777" w:rsidTr="00D445E9">
        <w:tc>
          <w:tcPr>
            <w:tcW w:w="9629" w:type="dxa"/>
          </w:tcPr>
          <w:p w14:paraId="4ECD100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6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69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BECB14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69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69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päivystyspoliklinikka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25A28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69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69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LL Pekka Päivystäjä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7BFF94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69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69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20.8.2013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ACA0DB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69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69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247D6D9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0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0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AE3001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0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03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Potilaan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tiedot </w:t>
              </w:r>
              <w:proofErr w:type="spellStart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Bodyssa</w:t>
              </w:r>
              <w:proofErr w:type="spell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näkymätasoalla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1876D4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0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05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SBJ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737972B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0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0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relatedSubject</w:t>
              </w:r>
              <w:proofErr w:type="spellEnd"/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1533FDC1" w14:textId="77777777" w:rsidR="006424A8" w:rsidRPr="003A6BFD" w:rsidRDefault="006424A8" w:rsidP="006424A8">
            <w:pPr>
              <w:autoSpaceDE w:val="0"/>
              <w:autoSpaceDN w:val="0"/>
              <w:adjustRightInd w:val="0"/>
              <w:rPr>
                <w:ins w:id="70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0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3A6BF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Henkilötunnus</w:t>
              </w:r>
              <w:proofErr w:type="gramEnd"/>
              <w:r w:rsidRPr="003A6BF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69A8C0A" w14:textId="77777777" w:rsidR="006424A8" w:rsidRPr="00305270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ins w:id="71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11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proofErr w:type="spellEnd"/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010144-123X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Potilastunniste oikea henkilötunnus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010144-123X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1FB149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1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13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PSN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8514D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1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21347F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1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Erkki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8BC25D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1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Matti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503BC8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2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qualifier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CL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Matti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B64A60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2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Meikäläinen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F42B8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2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DA9416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2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2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13EDB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2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2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relatedSubject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36AD6D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3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3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subject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4C1B8C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3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33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palveluyksikkö, tekijä ja tapahtuma-aika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6D956C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3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35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AE2A6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3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3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tekijän rooli on aina MER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40DC152" w14:textId="77777777" w:rsidR="006424A8" w:rsidRPr="003A6BFD" w:rsidRDefault="006424A8" w:rsidP="006424A8">
            <w:pPr>
              <w:autoSpaceDE w:val="0"/>
              <w:autoSpaceDN w:val="0"/>
              <w:adjustRightInd w:val="0"/>
              <w:ind w:left="568" w:hanging="568"/>
              <w:rPr>
                <w:ins w:id="73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3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3A6BF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proofErr w:type="spellEnd"/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</w:t>
              </w:r>
              <w:proofErr w:type="spellEnd"/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- tekninen CDA R2 henkilötarkennin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EBE50B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4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41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merkinnän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teon tapahtuma-aika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62C368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4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4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proofErr w:type="spellEnd"/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20140620141059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1933D68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4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4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4B9764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4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4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perustunniste henkilötunnus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9FB19A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4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4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112B99D" w14:textId="77777777" w:rsidR="006424A8" w:rsidRPr="00305270" w:rsidRDefault="006424A8" w:rsidP="006424A8">
            <w:pPr>
              <w:autoSpaceDE w:val="0"/>
              <w:autoSpaceDN w:val="0"/>
              <w:adjustRightInd w:val="0"/>
              <w:rPr>
                <w:ins w:id="75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5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Ammattihenkilön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nimi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46676F2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5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53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91F66E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5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5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4BBCBB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5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5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Pekka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383FC5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5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5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Päivystäjä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97522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6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6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DA905C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6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6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84F52D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6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6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B1B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6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6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EDC9C6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6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6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Merkinnän</w:t>
              </w:r>
              <w:proofErr w:type="spellEnd"/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palveluyksikkö</w:t>
              </w:r>
              <w:proofErr w:type="spellEnd"/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40684AA5" w14:textId="77777777" w:rsidR="006424A8" w:rsidRPr="00305270" w:rsidRDefault="006424A8" w:rsidP="006424A8">
            <w:pPr>
              <w:autoSpaceDE w:val="0"/>
              <w:autoSpaceDN w:val="0"/>
              <w:adjustRightInd w:val="0"/>
              <w:rPr>
                <w:ins w:id="77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7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30527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id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extension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102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1.2.246.10.1234567.10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C047D1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7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73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päivystyspoliklinikka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340FEA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7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7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F76383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7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7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8FC7F54" w14:textId="10BEE419" w:rsidR="00D445E9" w:rsidRPr="00427FAD" w:rsidRDefault="006424A8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78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4D0ED987" w14:textId="77777777" w:rsidR="00D445E9" w:rsidRDefault="00D445E9" w:rsidP="001350BB">
      <w:pPr>
        <w:rPr>
          <w:highlight w:val="white"/>
          <w:lang w:eastAsia="fi-FI"/>
        </w:rPr>
      </w:pPr>
    </w:p>
    <w:p w14:paraId="590B3662" w14:textId="77777777" w:rsidR="00EB3801" w:rsidRDefault="00EB3801" w:rsidP="00F219ED">
      <w:pPr>
        <w:pStyle w:val="Otsikko2"/>
        <w:rPr>
          <w:highlight w:val="white"/>
          <w:lang w:eastAsia="fi-FI"/>
        </w:rPr>
      </w:pPr>
      <w:bookmarkStart w:id="779" w:name="_Toc403323870"/>
      <w:proofErr w:type="spellStart"/>
      <w:r>
        <w:rPr>
          <w:highlight w:val="white"/>
          <w:lang w:eastAsia="fi-FI"/>
        </w:rPr>
        <w:t>Hoitoprosessin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vaihe</w:t>
      </w:r>
      <w:proofErr w:type="spellEnd"/>
      <w:r>
        <w:rPr>
          <w:highlight w:val="white"/>
          <w:lang w:eastAsia="fi-FI"/>
        </w:rPr>
        <w:t xml:space="preserve"> </w:t>
      </w:r>
      <w:proofErr w:type="gramStart"/>
      <w:r>
        <w:rPr>
          <w:highlight w:val="white"/>
          <w:lang w:eastAsia="fi-FI"/>
        </w:rPr>
        <w:t>ja</w:t>
      </w:r>
      <w:proofErr w:type="gram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otsikko</w:t>
      </w:r>
      <w:bookmarkEnd w:id="779"/>
      <w:proofErr w:type="spellEnd"/>
    </w:p>
    <w:p w14:paraId="590B3663" w14:textId="23E8E5B6" w:rsidR="00EB3801" w:rsidRDefault="00EB3801" w:rsidP="00EB3801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kirjataan </w:t>
      </w:r>
      <w:r w:rsidR="00AE1263">
        <w:rPr>
          <w:highlight w:val="white"/>
          <w:lang w:eastAsia="fi-FI"/>
        </w:rPr>
        <w:t>H</w:t>
      </w:r>
      <w:r>
        <w:rPr>
          <w:highlight w:val="white"/>
          <w:lang w:eastAsia="fi-FI"/>
        </w:rPr>
        <w:t>oidon suunnit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 xml:space="preserve">elu </w:t>
      </w:r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vaiheen alle</w:t>
      </w:r>
      <w:ins w:id="780" w:author="Tekijä">
        <w:r w:rsidR="00EE0B58">
          <w:rPr>
            <w:highlight w:val="white"/>
            <w:lang w:eastAsia="fi-FI"/>
          </w:rPr>
          <w:t xml:space="preserve"> (</w:t>
        </w:r>
      </w:ins>
      <w:del w:id="781" w:author="Tekijä">
        <w:r w:rsidDel="00EE0B58">
          <w:rPr>
            <w:highlight w:val="white"/>
            <w:lang w:eastAsia="fi-FI"/>
          </w:rPr>
          <w:delText xml:space="preserve">, </w:delText>
        </w:r>
      </w:del>
      <w:r>
        <w:rPr>
          <w:highlight w:val="white"/>
          <w:lang w:eastAsia="fi-FI"/>
        </w:rPr>
        <w:t>koodiarvo 14 hoitoprosessin vaihekoodistossa</w:t>
      </w:r>
      <w:ins w:id="782" w:author="Tekijä">
        <w:r w:rsidR="00EE0B58">
          <w:rPr>
            <w:highlight w:val="white"/>
            <w:lang w:eastAsia="fi-FI"/>
          </w:rPr>
          <w:t>)</w:t>
        </w:r>
      </w:ins>
      <w:r>
        <w:rPr>
          <w:highlight w:val="white"/>
          <w:lang w:eastAsia="fi-FI"/>
        </w:rPr>
        <w:t>.</w:t>
      </w:r>
    </w:p>
    <w:p w14:paraId="590B3664" w14:textId="77777777" w:rsidR="00EB3801" w:rsidRDefault="00EB3801" w:rsidP="00EB3801">
      <w:pPr>
        <w:rPr>
          <w:highlight w:val="white"/>
          <w:lang w:eastAsia="fi-FI"/>
        </w:rPr>
      </w:pPr>
    </w:p>
    <w:p w14:paraId="590B3665" w14:textId="0E2346F3" w:rsidR="00EB3801" w:rsidRDefault="00EB3801" w:rsidP="00EB3801">
      <w:pPr>
        <w:rPr>
          <w:ins w:id="783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Otsikkotasolle kirjataan pyynnön tiedot 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utkimu</w:t>
      </w:r>
      <w:r w:rsidR="00AE1263">
        <w:rPr>
          <w:highlight w:val="white"/>
          <w:lang w:eastAsia="fi-FI"/>
        </w:rPr>
        <w:t xml:space="preserve">kset-otsikon </w:t>
      </w:r>
      <w:del w:id="784" w:author="Tekijä">
        <w:r w:rsidR="00AE1263" w:rsidDel="00EE0B58">
          <w:rPr>
            <w:highlight w:val="white"/>
            <w:lang w:eastAsia="fi-FI"/>
          </w:rPr>
          <w:delText>alle</w:delText>
        </w:r>
        <w:r w:rsidDel="00EE0B58">
          <w:rPr>
            <w:highlight w:val="white"/>
            <w:lang w:eastAsia="fi-FI"/>
          </w:rPr>
          <w:delText xml:space="preserve">, </w:delText>
        </w:r>
      </w:del>
      <w:ins w:id="785" w:author="Tekijä">
        <w:r w:rsidR="00EE0B58">
          <w:rPr>
            <w:highlight w:val="white"/>
            <w:lang w:eastAsia="fi-FI"/>
          </w:rPr>
          <w:t>(</w:t>
        </w:r>
      </w:ins>
      <w:r>
        <w:rPr>
          <w:highlight w:val="white"/>
          <w:lang w:eastAsia="fi-FI"/>
        </w:rPr>
        <w:t>koodiarvo 53 otsikkokoodistossa</w:t>
      </w:r>
      <w:ins w:id="786" w:author="Tekijä">
        <w:r w:rsidR="00EE0B58">
          <w:rPr>
            <w:highlight w:val="white"/>
            <w:lang w:eastAsia="fi-FI"/>
          </w:rPr>
          <w:t>)</w:t>
        </w:r>
      </w:ins>
      <w:r>
        <w:rPr>
          <w:highlight w:val="white"/>
          <w:lang w:eastAsia="fi-FI"/>
        </w:rPr>
        <w:t>, alle.</w:t>
      </w:r>
    </w:p>
    <w:p w14:paraId="53213374" w14:textId="77777777" w:rsidR="00EE0B58" w:rsidRDefault="00EE0B58" w:rsidP="00EB3801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20897C88" w14:textId="77777777" w:rsidTr="00D445E9">
        <w:tc>
          <w:tcPr>
            <w:tcW w:w="9629" w:type="dxa"/>
          </w:tcPr>
          <w:p w14:paraId="799168B8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8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88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Hoitoprosessin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vaihe "Hoidon suunnittelu" = Pyynnöt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A6B5D7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8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90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3ECA8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92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section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91B01AC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ins w:id="79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94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14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1.2.246.537.6.13.2006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AR/YDIN -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Hoitoprosessin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vaihe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suunnittelu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C1BD33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96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suunnittelu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282B38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798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2D437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0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section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282F445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988" w:hanging="1988"/>
              <w:rPr>
                <w:ins w:id="80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2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53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1.2.246.537.6.14.2006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AR/YDIN -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Otsikot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Tutkimukset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CBB17B6" w14:textId="4A0F5211" w:rsidR="00D445E9" w:rsidRPr="00427FAD" w:rsidRDefault="006424A8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Pyyntö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79C3FFF6" w14:textId="77777777" w:rsidR="00D445E9" w:rsidRDefault="00D445E9" w:rsidP="00EB3801">
      <w:pPr>
        <w:rPr>
          <w:highlight w:val="white"/>
          <w:lang w:eastAsia="fi-FI"/>
        </w:rPr>
      </w:pPr>
    </w:p>
    <w:p w14:paraId="590B3673" w14:textId="181CFA7C" w:rsidR="006E45DB" w:rsidRDefault="00AE1263" w:rsidP="00F219ED">
      <w:pPr>
        <w:pStyle w:val="Otsikko2"/>
        <w:rPr>
          <w:highlight w:val="white"/>
          <w:lang w:eastAsia="fi-FI"/>
        </w:rPr>
      </w:pPr>
      <w:bookmarkStart w:id="804" w:name="_Toc403323871"/>
      <w:del w:id="805" w:author="Tekijä">
        <w:r w:rsidDel="006424A8">
          <w:rPr>
            <w:highlight w:val="white"/>
            <w:lang w:eastAsia="fi-FI"/>
          </w:rPr>
          <w:delText>P</w:delText>
        </w:r>
        <w:r w:rsidR="006E45DB" w:rsidDel="006424A8">
          <w:rPr>
            <w:highlight w:val="white"/>
            <w:lang w:eastAsia="fi-FI"/>
          </w:rPr>
          <w:delText xml:space="preserve">yyntö </w:delText>
        </w:r>
      </w:del>
      <w:proofErr w:type="spellStart"/>
      <w:ins w:id="806" w:author="Tekijä">
        <w:r w:rsidR="006424A8">
          <w:rPr>
            <w:highlight w:val="white"/>
            <w:lang w:eastAsia="fi-FI"/>
          </w:rPr>
          <w:t>Kuvantamistutkimuspyyntö</w:t>
        </w:r>
        <w:proofErr w:type="spellEnd"/>
        <w:r w:rsidR="006424A8">
          <w:rPr>
            <w:highlight w:val="white"/>
            <w:lang w:eastAsia="fi-FI"/>
          </w:rPr>
          <w:t xml:space="preserve"> </w:t>
        </w:r>
      </w:ins>
      <w:proofErr w:type="spellStart"/>
      <w:r w:rsidR="006E45DB">
        <w:rPr>
          <w:highlight w:val="white"/>
          <w:lang w:eastAsia="fi-FI"/>
        </w:rPr>
        <w:t>näyttömuodossa</w:t>
      </w:r>
      <w:bookmarkEnd w:id="804"/>
      <w:proofErr w:type="spellEnd"/>
    </w:p>
    <w:p w14:paraId="590B3674" w14:textId="2E447D61" w:rsidR="006E45DB" w:rsidRDefault="006E45DB" w:rsidP="001350BB">
      <w:pPr>
        <w:rPr>
          <w:ins w:id="807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Pyyntö ilmaistaan näyttömuodossa </w:t>
      </w:r>
      <w:del w:id="808" w:author="Tekijä">
        <w:r w:rsidDel="006424A8">
          <w:rPr>
            <w:highlight w:val="white"/>
            <w:lang w:eastAsia="fi-FI"/>
          </w:rPr>
          <w:delText xml:space="preserve">omassa </w:delText>
        </w:r>
      </w:del>
      <w:proofErr w:type="spellStart"/>
      <w:r>
        <w:rPr>
          <w:highlight w:val="white"/>
          <w:lang w:eastAsia="fi-FI"/>
        </w:rPr>
        <w:t>text</w:t>
      </w:r>
      <w:proofErr w:type="spellEnd"/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</w:t>
      </w:r>
      <w:del w:id="809" w:author="Tekijä">
        <w:r w:rsidDel="00EE0B58">
          <w:rPr>
            <w:highlight w:val="white"/>
            <w:lang w:eastAsia="fi-FI"/>
          </w:rPr>
          <w:delText>än</w:delText>
        </w:r>
      </w:del>
      <w:r>
        <w:rPr>
          <w:highlight w:val="white"/>
          <w:lang w:eastAsia="fi-FI"/>
        </w:rPr>
        <w:t>, johon viitataan rakenteisesta osuudesta.</w:t>
      </w:r>
      <w:del w:id="810" w:author="Tekijä">
        <w:r w:rsidDel="006424A8">
          <w:rPr>
            <w:highlight w:val="white"/>
            <w:lang w:eastAsia="fi-FI"/>
          </w:rPr>
          <w:delText xml:space="preserve"> Pyynnön tiedot voivat olla myös pelkästään tekstimuotoista (ei esimerkiksi eriteltynä pyydettyjä tutkimuskoodeja).</w:delText>
        </w:r>
      </w:del>
    </w:p>
    <w:p w14:paraId="4283FC4C" w14:textId="77777777" w:rsidR="006424A8" w:rsidRDefault="006424A8" w:rsidP="001350BB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361AFA" w14:paraId="54C128B4" w14:textId="77777777" w:rsidTr="00FA2C23">
        <w:tc>
          <w:tcPr>
            <w:tcW w:w="9629" w:type="dxa"/>
          </w:tcPr>
          <w:p w14:paraId="44D630E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12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Näyttötekstit</w:t>
              </w:r>
              <w:proofErr w:type="gramEnd"/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81F4B8F" w14:textId="77777777" w:rsidR="006424A8" w:rsidRPr="00305270" w:rsidRDefault="006424A8" w:rsidP="006424A8">
            <w:pPr>
              <w:autoSpaceDE w:val="0"/>
              <w:autoSpaceDN w:val="0"/>
              <w:adjustRightInd w:val="0"/>
              <w:rPr>
                <w:ins w:id="81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14" w:author="Tekijä"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3A2A2E4" w14:textId="77777777" w:rsidR="006424A8" w:rsidRPr="00305270" w:rsidRDefault="006424A8" w:rsidP="006424A8">
            <w:pPr>
              <w:autoSpaceDE w:val="0"/>
              <w:autoSpaceDN w:val="0"/>
              <w:adjustRightInd w:val="0"/>
              <w:rPr>
                <w:ins w:id="8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16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ID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OID1.2.246.10.1234567.14.2014.123.1.2.1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614FB48E" w14:textId="77777777" w:rsidR="006424A8" w:rsidRPr="00305270" w:rsidRDefault="006424A8" w:rsidP="006424A8">
            <w:pPr>
              <w:autoSpaceDE w:val="0"/>
              <w:autoSpaceDN w:val="0"/>
              <w:adjustRightInd w:val="0"/>
              <w:rPr>
                <w:ins w:id="8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18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Pyyntöajankohta: 5.10.1013 klo 14:10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49CEA079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0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Pyytävän lääkärin nimi: Pekka Päivystäjä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16EF2996" w14:textId="77777777" w:rsidR="006424A8" w:rsidRPr="006424A8" w:rsidRDefault="006424A8" w:rsidP="00703B11">
            <w:pPr>
              <w:autoSpaceDE w:val="0"/>
              <w:autoSpaceDN w:val="0"/>
              <w:adjustRightInd w:val="0"/>
              <w:ind w:left="852" w:hanging="852"/>
              <w:rPr>
                <w:ins w:id="82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2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Pyytävä palveluyksikkö: XXX sairaanhoitopiiri päivystyspoliklinikka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701B1AFC" w14:textId="77777777" w:rsidR="006424A8" w:rsidRPr="006424A8" w:rsidRDefault="006424A8" w:rsidP="00703B11">
            <w:pPr>
              <w:autoSpaceDE w:val="0"/>
              <w:autoSpaceDN w:val="0"/>
              <w:adjustRightInd w:val="0"/>
              <w:ind w:left="852" w:hanging="852"/>
              <w:rPr>
                <w:ins w:id="8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4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ID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OID1.2.246.10.1234567.14.2014.123.1.2.2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Pyyntöteksti: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styleCode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xUnstructured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Thoraxin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natiiviröntgen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makuuasennossa selällään ja vatsallaan, epäillään keuhkoveritulppaa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AE717E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6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6E8DCB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8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ID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OID1.2.246.10.1234567.14.2014.123.1.3.1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50D6C003" w14:textId="77777777" w:rsidR="006424A8" w:rsidRPr="006424A8" w:rsidRDefault="006424A8" w:rsidP="00703B11">
            <w:pPr>
              <w:autoSpaceDE w:val="0"/>
              <w:autoSpaceDN w:val="0"/>
              <w:adjustRightInd w:val="0"/>
              <w:ind w:left="1136" w:hanging="1136"/>
              <w:rPr>
                <w:ins w:id="82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0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Pyydetty tutkimus: GD1QA Thoraxin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natiiviröntgen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makuuasennossa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5991018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2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Kuvantamistutkimuksen puoli: Oikea puoli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content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AF4EBCB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34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1068A5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36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ID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OID1.2.246.10.1234567.14.2014.123.1.4.1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2F6CD6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38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Pyydetty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tutkimus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: GD1LA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Thoraxin</w:t>
              </w:r>
              <w:proofErr w:type="spellEnd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läpivalaisu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content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&gt;&lt;</w:t>
              </w:r>
              <w:proofErr w:type="spellStart"/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br</w:t>
              </w:r>
              <w:proofErr w:type="spellEnd"/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/&gt;</w:t>
              </w:r>
            </w:ins>
          </w:p>
          <w:p w14:paraId="1133BEEB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40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6B4E4FA" w14:textId="4528727B" w:rsidR="00FA2C23" w:rsidRPr="00427FAD" w:rsidRDefault="006424A8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4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03D4B7FC" w14:textId="77777777" w:rsidR="00FA2C23" w:rsidRDefault="00FA2C23" w:rsidP="001350BB">
      <w:pPr>
        <w:rPr>
          <w:highlight w:val="white"/>
          <w:lang w:eastAsia="fi-FI"/>
        </w:rPr>
      </w:pPr>
    </w:p>
    <w:p w14:paraId="590B3684" w14:textId="020B533A" w:rsidR="00C40054" w:rsidRPr="009E2E55" w:rsidRDefault="00AE1263" w:rsidP="00F219ED">
      <w:pPr>
        <w:pStyle w:val="Otsikko2"/>
        <w:rPr>
          <w:highlight w:val="white"/>
          <w:lang w:val="fi-FI" w:eastAsia="fi-FI"/>
        </w:rPr>
      </w:pPr>
      <w:bookmarkStart w:id="842" w:name="_Toc403323872"/>
      <w:del w:id="843" w:author="Tekijä">
        <w:r w:rsidRPr="009E2E55" w:rsidDel="00703B11">
          <w:rPr>
            <w:highlight w:val="white"/>
            <w:lang w:val="fi-FI" w:eastAsia="fi-FI"/>
          </w:rPr>
          <w:delText>P</w:delText>
        </w:r>
        <w:r w:rsidR="00C40054" w:rsidRPr="009E2E55" w:rsidDel="00703B11">
          <w:rPr>
            <w:highlight w:val="white"/>
            <w:lang w:val="fi-FI" w:eastAsia="fi-FI"/>
          </w:rPr>
          <w:delText xml:space="preserve">yyntö </w:delText>
        </w:r>
      </w:del>
      <w:ins w:id="844" w:author="Tekijä">
        <w:r w:rsidR="00703B11">
          <w:rPr>
            <w:highlight w:val="white"/>
            <w:lang w:val="fi-FI" w:eastAsia="fi-FI"/>
          </w:rPr>
          <w:t>Kuvantamistutkimuspyyntö</w:t>
        </w:r>
        <w:r w:rsidR="00703B11" w:rsidRPr="009E2E55">
          <w:rPr>
            <w:highlight w:val="white"/>
            <w:lang w:val="fi-FI" w:eastAsia="fi-FI"/>
          </w:rPr>
          <w:t xml:space="preserve"> </w:t>
        </w:r>
      </w:ins>
      <w:r w:rsidR="00C40054" w:rsidRPr="009E2E55">
        <w:rPr>
          <w:highlight w:val="white"/>
          <w:lang w:val="fi-FI" w:eastAsia="fi-FI"/>
        </w:rPr>
        <w:t xml:space="preserve">rakenteisessa </w:t>
      </w:r>
      <w:del w:id="845" w:author="Tekijä">
        <w:r w:rsidR="00C40054" w:rsidRPr="009E2E55" w:rsidDel="00703B11">
          <w:rPr>
            <w:highlight w:val="white"/>
            <w:lang w:val="fi-FI" w:eastAsia="fi-FI"/>
          </w:rPr>
          <w:delText>muodossa ja/tai viittaus ulkoiseen läheteasiakirjaan</w:delText>
        </w:r>
      </w:del>
      <w:ins w:id="846" w:author="Tekijä">
        <w:r w:rsidR="00703B11">
          <w:rPr>
            <w:highlight w:val="white"/>
            <w:lang w:val="fi-FI" w:eastAsia="fi-FI"/>
          </w:rPr>
          <w:t>muodossa</w:t>
        </w:r>
      </w:ins>
      <w:bookmarkEnd w:id="842"/>
    </w:p>
    <w:p w14:paraId="7DE1F012" w14:textId="66C0317E" w:rsidR="00ED0AEF" w:rsidRDefault="00C40054" w:rsidP="001350BB">
      <w:pPr>
        <w:rPr>
          <w:ins w:id="847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</w:t>
      </w:r>
      <w:del w:id="848" w:author="Tekijä">
        <w:r w:rsidDel="00ED0AEF">
          <w:rPr>
            <w:highlight w:val="white"/>
            <w:lang w:eastAsia="fi-FI"/>
          </w:rPr>
          <w:delText xml:space="preserve">esitetään </w:delText>
        </w:r>
      </w:del>
      <w:ins w:id="849" w:author="Tekijä">
        <w:r w:rsidR="00ED0AEF">
          <w:rPr>
            <w:highlight w:val="white"/>
            <w:lang w:eastAsia="fi-FI"/>
          </w:rPr>
          <w:t xml:space="preserve">kirjataan </w:t>
        </w:r>
      </w:ins>
      <w:r>
        <w:rPr>
          <w:highlight w:val="white"/>
          <w:lang w:eastAsia="fi-FI"/>
        </w:rPr>
        <w:t xml:space="preserve">rakenteisena </w:t>
      </w:r>
      <w:del w:id="850" w:author="Tekijä">
        <w:r w:rsidDel="00ED0AEF">
          <w:rPr>
            <w:highlight w:val="white"/>
            <w:lang w:eastAsia="fi-FI"/>
          </w:rPr>
          <w:delText>omassa entryssään</w:delText>
        </w:r>
      </w:del>
      <w:proofErr w:type="spellStart"/>
      <w:ins w:id="851" w:author="Tekijä">
        <w:r w:rsidR="00ED0AEF">
          <w:rPr>
            <w:highlight w:val="white"/>
            <w:lang w:eastAsia="fi-FI"/>
          </w:rPr>
          <w:t>entry:ssä</w:t>
        </w:r>
      </w:ins>
      <w:proofErr w:type="spellEnd"/>
      <w:r>
        <w:rPr>
          <w:highlight w:val="white"/>
          <w:lang w:eastAsia="fi-FI"/>
        </w:rPr>
        <w:t xml:space="preserve">. </w:t>
      </w:r>
      <w:ins w:id="852" w:author="Tekijä">
        <w:r w:rsidR="00ED0AEF">
          <w:rPr>
            <w:highlight w:val="white"/>
            <w:lang w:eastAsia="fi-FI"/>
          </w:rPr>
          <w:t xml:space="preserve">Yksi pyyntömerkintä sisältää aina vain yhden </w:t>
        </w:r>
        <w:proofErr w:type="spellStart"/>
        <w:r w:rsidR="00ED0AEF">
          <w:rPr>
            <w:highlight w:val="white"/>
            <w:lang w:eastAsia="fi-FI"/>
          </w:rPr>
          <w:t>entryn</w:t>
        </w:r>
        <w:proofErr w:type="spellEnd"/>
        <w:r w:rsidR="00ED0AEF">
          <w:rPr>
            <w:highlight w:val="white"/>
            <w:lang w:eastAsia="fi-FI"/>
          </w:rPr>
          <w:t>.</w:t>
        </w:r>
      </w:ins>
    </w:p>
    <w:p w14:paraId="6D9BD9AA" w14:textId="0D0EE6C4" w:rsidR="004817C1" w:rsidDel="00ED0AEF" w:rsidRDefault="00C40054" w:rsidP="001350BB">
      <w:pPr>
        <w:rPr>
          <w:highlight w:val="white"/>
          <w:lang w:eastAsia="fi-FI"/>
        </w:rPr>
      </w:pPr>
      <w:moveFromRangeStart w:id="853" w:author="Tekijä" w:name="move403124328"/>
      <w:moveFrom w:id="854" w:author="Tekijä">
        <w:r w:rsidDel="00ED0AEF">
          <w:rPr>
            <w:highlight w:val="white"/>
            <w:lang w:eastAsia="fi-FI"/>
          </w:rPr>
          <w:t>Observationin mood</w:t>
        </w:r>
        <w:r w:rsidR="00AE1263" w:rsidDel="00ED0AEF">
          <w:rPr>
            <w:highlight w:val="white"/>
            <w:lang w:eastAsia="fi-FI"/>
          </w:rPr>
          <w:t>C</w:t>
        </w:r>
        <w:r w:rsidDel="00ED0AEF">
          <w:rPr>
            <w:highlight w:val="white"/>
            <w:lang w:eastAsia="fi-FI"/>
          </w:rPr>
          <w:t>ode on RQO (pyyntö). Pyynnön tunniste tulee observationin id</w:t>
        </w:r>
        <w:r w:rsidR="00AE1263" w:rsidDel="00ED0AEF">
          <w:rPr>
            <w:highlight w:val="white"/>
            <w:lang w:eastAsia="fi-FI"/>
          </w:rPr>
          <w:t>-</w:t>
        </w:r>
        <w:r w:rsidDel="00ED0AEF">
          <w:rPr>
            <w:highlight w:val="white"/>
            <w:lang w:eastAsia="fi-FI"/>
          </w:rPr>
          <w:t>elementtiin</w:t>
        </w:r>
        <w:r w:rsidR="00A67C3C" w:rsidDel="00ED0AEF">
          <w:rPr>
            <w:highlight w:val="white"/>
            <w:lang w:eastAsia="fi-FI"/>
          </w:rPr>
          <w:t>. Pyydetty tutkimuskoodi esitetään radiolo</w:t>
        </w:r>
        <w:r w:rsidR="00AE1263" w:rsidDel="00ED0AEF">
          <w:rPr>
            <w:highlight w:val="white"/>
            <w:lang w:eastAsia="fi-FI"/>
          </w:rPr>
          <w:t>g</w:t>
        </w:r>
        <w:r w:rsidR="00A67C3C" w:rsidDel="00ED0AEF">
          <w:rPr>
            <w:highlight w:val="white"/>
            <w:lang w:eastAsia="fi-FI"/>
          </w:rPr>
          <w:t>isen tutkimus- ja toimenpideluokituksen mukaisesti code</w:t>
        </w:r>
        <w:r w:rsidR="00AE1263" w:rsidDel="00ED0AEF">
          <w:rPr>
            <w:highlight w:val="white"/>
            <w:lang w:eastAsia="fi-FI"/>
          </w:rPr>
          <w:t>-</w:t>
        </w:r>
        <w:r w:rsidR="00A67C3C" w:rsidDel="00ED0AEF">
          <w:rPr>
            <w:highlight w:val="white"/>
            <w:lang w:eastAsia="fi-FI"/>
          </w:rPr>
          <w:t xml:space="preserve">elementissä, qualifiereillä esitetään tarkentimina puolisuus ja anatominen alue tiedot. </w:t>
        </w:r>
      </w:moveFrom>
    </w:p>
    <w:p w14:paraId="3429DFBD" w14:textId="0FB7AF12" w:rsidR="004817C1" w:rsidDel="00ED0AEF" w:rsidRDefault="004817C1" w:rsidP="001350BB">
      <w:pPr>
        <w:rPr>
          <w:highlight w:val="white"/>
          <w:lang w:eastAsia="fi-FI"/>
        </w:rPr>
      </w:pPr>
    </w:p>
    <w:p w14:paraId="590B3685" w14:textId="4F57BEFD" w:rsidR="00C40054" w:rsidRPr="009F4E0A" w:rsidDel="00ED0AEF" w:rsidRDefault="00E814AA" w:rsidP="001350BB">
      <w:pPr>
        <w:rPr>
          <w:highlight w:val="white"/>
          <w:lang w:eastAsia="fi-FI"/>
        </w:rPr>
      </w:pPr>
      <w:moveFrom w:id="855" w:author="Tekijä">
        <w:r w:rsidDel="00ED0AEF">
          <w:rPr>
            <w:highlight w:val="white"/>
            <w:lang w:eastAsia="fi-FI"/>
          </w:rPr>
          <w:t xml:space="preserve">Mikäli pyytävä järjestelmä tietää AC-nron, se esitetään entryRelationship.observation rakenteella missä code:en sijoitettava tietorakenteen tunnus on </w:t>
        </w:r>
        <w:r w:rsidDel="00ED0AEF">
          <w:rPr>
            <w:lang w:eastAsia="fi-FI"/>
          </w:rPr>
          <w:t xml:space="preserve">teknisen rakennekoodiston arvo </w:t>
        </w:r>
        <w:r w:rsidRPr="00E814AA" w:rsidDel="00ED0AEF">
          <w:rPr>
            <w:lang w:eastAsia="fi-FI"/>
          </w:rPr>
          <w:t>22.1</w:t>
        </w:r>
        <w:r w:rsidDel="00ED0AEF">
          <w:rPr>
            <w:lang w:eastAsia="fi-FI"/>
          </w:rPr>
          <w:t xml:space="preserve"> ja value:ssa esitetään II-tietotyypillä AC-nro</w:t>
        </w:r>
        <w:r w:rsidR="009F4E0A" w:rsidDel="00ED0AEF">
          <w:rPr>
            <w:lang w:eastAsia="fi-FI"/>
          </w:rPr>
          <w:t xml:space="preserve"> extensionissa. </w:t>
        </w:r>
      </w:moveFrom>
    </w:p>
    <w:p w14:paraId="590B3686" w14:textId="7446DAE8" w:rsidR="00C40054" w:rsidDel="00ED0AEF" w:rsidRDefault="00C40054" w:rsidP="001350BB">
      <w:pPr>
        <w:rPr>
          <w:highlight w:val="white"/>
          <w:lang w:eastAsia="fi-FI"/>
        </w:rPr>
      </w:pPr>
    </w:p>
    <w:p w14:paraId="590B3687" w14:textId="26406661" w:rsidR="00FD1DD3" w:rsidDel="00ED0AEF" w:rsidRDefault="00FD1DD3" w:rsidP="001350BB">
      <w:pPr>
        <w:rPr>
          <w:lang w:eastAsia="fi-FI"/>
        </w:rPr>
      </w:pPr>
      <w:moveFrom w:id="856" w:author="Tekijä">
        <w:r w:rsidDel="00ED0AEF">
          <w:rPr>
            <w:highlight w:val="white"/>
            <w:lang w:eastAsia="fi-FI"/>
          </w:rPr>
          <w:t>Mikäli lähetteestä on erillinen asiakirja HIS</w:t>
        </w:r>
        <w:r w:rsidR="00AE1263" w:rsidDel="00ED0AEF">
          <w:rPr>
            <w:highlight w:val="white"/>
            <w:lang w:eastAsia="fi-FI"/>
          </w:rPr>
          <w:t>:n</w:t>
        </w:r>
        <w:r w:rsidDel="00ED0AEF">
          <w:rPr>
            <w:highlight w:val="white"/>
            <w:lang w:eastAsia="fi-FI"/>
          </w:rPr>
          <w:t xml:space="preserve"> tuottamana, niin pyynnöstä viitataan reference-externalDocument rakenteella. </w:t>
        </w:r>
        <w:r w:rsidDel="00ED0AEF">
          <w:rPr>
            <w:lang w:eastAsia="fi-FI"/>
          </w:rPr>
          <w:t>Lähete</w:t>
        </w:r>
        <w:r w:rsidRPr="00FD1DD3" w:rsidDel="00ED0AEF">
          <w:rPr>
            <w:lang w:eastAsia="fi-FI"/>
          </w:rPr>
          <w:t>asiakirja</w:t>
        </w:r>
        <w:r w:rsidDel="00ED0AEF">
          <w:rPr>
            <w:lang w:eastAsia="fi-FI"/>
          </w:rPr>
          <w:t>n</w:t>
        </w:r>
        <w:r w:rsidRPr="00FD1DD3" w:rsidDel="00ED0AEF">
          <w:rPr>
            <w:lang w:eastAsia="fi-FI"/>
          </w:rPr>
          <w:t xml:space="preserve"> oid</w:t>
        </w:r>
        <w:r w:rsidDel="00ED0AEF">
          <w:rPr>
            <w:lang w:eastAsia="fi-FI"/>
          </w:rPr>
          <w:t xml:space="preserve"> (setid)</w:t>
        </w:r>
        <w:r w:rsidRPr="00FD1DD3" w:rsidDel="00ED0AEF">
          <w:rPr>
            <w:lang w:eastAsia="fi-FI"/>
          </w:rPr>
          <w:t xml:space="preserve"> </w:t>
        </w:r>
        <w:r w:rsidDel="00ED0AEF">
          <w:rPr>
            <w:lang w:eastAsia="fi-FI"/>
          </w:rPr>
          <w:t xml:space="preserve">on uniikki ja siihen viitataan. </w:t>
        </w:r>
      </w:moveFrom>
    </w:p>
    <w:p w14:paraId="590B3688" w14:textId="679247B0" w:rsidR="00FD1DD3" w:rsidDel="00ED0AEF" w:rsidRDefault="00FD1DD3" w:rsidP="001350BB">
      <w:pPr>
        <w:rPr>
          <w:lang w:eastAsia="fi-FI"/>
        </w:rPr>
      </w:pPr>
      <w:moveFrom w:id="857" w:author="Tekijä">
        <w:r w:rsidDel="00ED0AEF">
          <w:rPr>
            <w:lang w:eastAsia="fi-FI"/>
          </w:rPr>
          <w:t>L</w:t>
        </w:r>
        <w:r w:rsidRPr="00FD1DD3" w:rsidDel="00ED0AEF">
          <w:rPr>
            <w:lang w:eastAsia="fi-FI"/>
          </w:rPr>
          <w:t>ähetteellä on lisäksi erillinen HIS</w:t>
        </w:r>
        <w:r w:rsidR="00AE1263" w:rsidDel="00ED0AEF">
          <w:rPr>
            <w:lang w:eastAsia="fi-FI"/>
          </w:rPr>
          <w:t>:n</w:t>
        </w:r>
        <w:r w:rsidRPr="00FD1DD3" w:rsidDel="00ED0AEF">
          <w:rPr>
            <w:lang w:eastAsia="fi-FI"/>
          </w:rPr>
          <w:t xml:space="preserve"> luoma lähetetunnus ja RIS </w:t>
        </w:r>
        <w:r w:rsidDel="00ED0AEF">
          <w:rPr>
            <w:lang w:eastAsia="fi-FI"/>
          </w:rPr>
          <w:t xml:space="preserve">luo myös oman sisäisen tunnuksen lähetteelle, </w:t>
        </w:r>
        <w:r w:rsidRPr="00FD1DD3" w:rsidDel="00ED0AEF">
          <w:rPr>
            <w:lang w:eastAsia="fi-FI"/>
          </w:rPr>
          <w:t xml:space="preserve">näitä sisäisiä tunnuksia ei </w:t>
        </w:r>
        <w:r w:rsidDel="00ED0AEF">
          <w:rPr>
            <w:lang w:eastAsia="fi-FI"/>
          </w:rPr>
          <w:t xml:space="preserve">kuitenkaan </w:t>
        </w:r>
        <w:r w:rsidRPr="00FD1DD3" w:rsidDel="00ED0AEF">
          <w:rPr>
            <w:lang w:eastAsia="fi-FI"/>
          </w:rPr>
          <w:t>käytetä CDA</w:t>
        </w:r>
        <w:r w:rsidR="00C821B7" w:rsidDel="00ED0AEF">
          <w:rPr>
            <w:lang w:eastAsia="fi-FI"/>
          </w:rPr>
          <w:t>-</w:t>
        </w:r>
        <w:r w:rsidRPr="00FD1DD3" w:rsidDel="00ED0AEF">
          <w:rPr>
            <w:lang w:eastAsia="fi-FI"/>
          </w:rPr>
          <w:t>asiakirjoissa</w:t>
        </w:r>
        <w:r w:rsidDel="00ED0AEF">
          <w:rPr>
            <w:lang w:eastAsia="fi-FI"/>
          </w:rPr>
          <w:t>.</w:t>
        </w:r>
      </w:moveFrom>
    </w:p>
    <w:p w14:paraId="590B3689" w14:textId="71D5297D" w:rsidR="00FD1DD3" w:rsidDel="00ED0AEF" w:rsidRDefault="00FD1DD3" w:rsidP="001350BB">
      <w:pPr>
        <w:rPr>
          <w:lang w:eastAsia="fi-FI"/>
        </w:rPr>
      </w:pPr>
    </w:p>
    <w:p w14:paraId="590B368A" w14:textId="00DBE68D" w:rsidR="00FD1DD3" w:rsidDel="00ED0AEF" w:rsidRDefault="00FD1DD3" w:rsidP="001350BB">
      <w:pPr>
        <w:rPr>
          <w:highlight w:val="white"/>
          <w:lang w:eastAsia="fi-FI"/>
        </w:rPr>
      </w:pPr>
      <w:moveFrom w:id="858" w:author="Tekijä">
        <w:r w:rsidDel="00ED0AEF">
          <w:rPr>
            <w:highlight w:val="white"/>
            <w:lang w:eastAsia="fi-FI"/>
          </w:rPr>
          <w:t>Seuraavassa esimerkissä on mukana malliksi molemmat, sekä pyynnön tieto rakenteisessa muodossa että viittaus ulkoiseen läheteasiakirjaan. Mikäli läheteasiakirja on olemassa erikseen, pyynnön tietoja ei tarvitse toistaa tässä.</w:t>
        </w:r>
      </w:moveFrom>
    </w:p>
    <w:moveFromRangeEnd w:id="853"/>
    <w:p w14:paraId="503A9826" w14:textId="77777777" w:rsidR="00AF2A67" w:rsidRDefault="00AF2A67" w:rsidP="001350BB">
      <w:pPr>
        <w:rPr>
          <w:highlight w:val="white"/>
          <w:lang w:eastAsia="fi-FI"/>
        </w:rPr>
      </w:pPr>
    </w:p>
    <w:p w14:paraId="72EBCA89" w14:textId="111F426C" w:rsidR="00AF2A67" w:rsidRDefault="00AF2A67" w:rsidP="001350BB">
      <w:pPr>
        <w:rPr>
          <w:highlight w:val="white"/>
          <w:lang w:eastAsia="fi-FI"/>
        </w:rPr>
      </w:pPr>
      <w:del w:id="859" w:author="Tekijä">
        <w:r w:rsidDel="00866E68">
          <w:rPr>
            <w:highlight w:val="white"/>
            <w:lang w:eastAsia="fi-FI"/>
          </w:rPr>
          <w:delText>entry</w:delText>
        </w:r>
      </w:del>
      <w:proofErr w:type="spellStart"/>
      <w:ins w:id="860" w:author="Tekijä">
        <w:r w:rsidR="00866E68">
          <w:rPr>
            <w:highlight w:val="white"/>
            <w:lang w:eastAsia="fi-FI"/>
          </w:rPr>
          <w:t>Entry</w:t>
        </w:r>
      </w:ins>
      <w:r>
        <w:rPr>
          <w:highlight w:val="white"/>
          <w:lang w:eastAsia="fi-FI"/>
        </w:rPr>
        <w:t>.templateId:ssä</w:t>
      </w:r>
      <w:proofErr w:type="spellEnd"/>
      <w:r>
        <w:rPr>
          <w:highlight w:val="white"/>
          <w:lang w:eastAsia="fi-FI"/>
        </w:rPr>
        <w:t xml:space="preserve"> annetaan määrittelyn </w:t>
      </w:r>
      <w:proofErr w:type="spellStart"/>
      <w:r>
        <w:rPr>
          <w:highlight w:val="white"/>
          <w:lang w:eastAsia="fi-FI"/>
        </w:rPr>
        <w:t>oid</w:t>
      </w:r>
      <w:proofErr w:type="spellEnd"/>
      <w:r>
        <w:rPr>
          <w:highlight w:val="white"/>
          <w:lang w:eastAsia="fi-FI"/>
        </w:rPr>
        <w:t xml:space="preserve">, jonka mukaisesti </w:t>
      </w:r>
      <w:proofErr w:type="spellStart"/>
      <w:r>
        <w:rPr>
          <w:highlight w:val="white"/>
          <w:lang w:eastAsia="fi-FI"/>
        </w:rPr>
        <w:t>entry</w:t>
      </w:r>
      <w:proofErr w:type="spellEnd"/>
      <w:r>
        <w:rPr>
          <w:highlight w:val="white"/>
          <w:lang w:eastAsia="fi-FI"/>
        </w:rPr>
        <w:t xml:space="preserve"> on toteutettu. Tätä tarvitaan etenkin koosteiden tulkintaa varten.</w:t>
      </w:r>
    </w:p>
    <w:p w14:paraId="72128837" w14:textId="77777777" w:rsidR="00AF2A67" w:rsidRDefault="00AF2A67" w:rsidP="001350BB">
      <w:pPr>
        <w:rPr>
          <w:ins w:id="861" w:author="Tekijä"/>
          <w:highlight w:val="white"/>
          <w:lang w:eastAsia="fi-FI"/>
        </w:rPr>
      </w:pPr>
    </w:p>
    <w:p w14:paraId="7637A72E" w14:textId="2223DD57" w:rsidR="00ED0AEF" w:rsidRDefault="00ED0AEF" w:rsidP="001350BB">
      <w:pPr>
        <w:rPr>
          <w:ins w:id="862" w:author="Tekijä"/>
          <w:highlight w:val="white"/>
          <w:lang w:eastAsia="fi-FI"/>
        </w:rPr>
      </w:pPr>
      <w:proofErr w:type="spellStart"/>
      <w:ins w:id="863" w:author="Tekijä">
        <w:r>
          <w:rPr>
            <w:highlight w:val="white"/>
            <w:lang w:eastAsia="fi-FI"/>
          </w:rPr>
          <w:t>Entryn</w:t>
        </w:r>
        <w:proofErr w:type="spellEnd"/>
        <w:r>
          <w:rPr>
            <w:highlight w:val="white"/>
            <w:lang w:eastAsia="fi-FI"/>
          </w:rPr>
          <w:t xml:space="preserve"> sisällä käytetään </w:t>
        </w:r>
        <w:proofErr w:type="spellStart"/>
        <w:r>
          <w:rPr>
            <w:highlight w:val="white"/>
            <w:lang w:eastAsia="fi-FI"/>
          </w:rPr>
          <w:t>organizer</w:t>
        </w:r>
        <w:proofErr w:type="spellEnd"/>
        <w:r>
          <w:rPr>
            <w:highlight w:val="white"/>
            <w:lang w:eastAsia="fi-FI"/>
          </w:rPr>
          <w:t xml:space="preserve">-rakennetta kuvaamaan sitä, että yksi pyyntö yleistietoineen voi sisältää useamman pyydetyn tutkimuksen tiedot. </w:t>
        </w:r>
        <w:proofErr w:type="spellStart"/>
        <w:r>
          <w:rPr>
            <w:highlight w:val="white"/>
            <w:lang w:eastAsia="fi-FI"/>
          </w:rPr>
          <w:t>ClassCode</w:t>
        </w:r>
        <w:proofErr w:type="spellEnd"/>
        <w:r>
          <w:rPr>
            <w:highlight w:val="white"/>
            <w:lang w:eastAsia="fi-FI"/>
          </w:rPr>
          <w:t xml:space="preserve"> saa arvon CLUSTER ja </w:t>
        </w:r>
        <w:proofErr w:type="spellStart"/>
        <w:r>
          <w:rPr>
            <w:highlight w:val="white"/>
            <w:lang w:eastAsia="fi-FI"/>
          </w:rPr>
          <w:t>moodCode</w:t>
        </w:r>
        <w:proofErr w:type="spellEnd"/>
        <w:r>
          <w:rPr>
            <w:highlight w:val="white"/>
            <w:lang w:eastAsia="fi-FI"/>
          </w:rPr>
          <w:t xml:space="preserve"> EVN.</w:t>
        </w:r>
      </w:ins>
    </w:p>
    <w:p w14:paraId="50158BF1" w14:textId="77777777" w:rsidR="00ED0AEF" w:rsidRDefault="00ED0AEF" w:rsidP="001350BB">
      <w:pPr>
        <w:rPr>
          <w:ins w:id="864" w:author="Tekijä"/>
          <w:highlight w:val="white"/>
          <w:lang w:eastAsia="fi-FI"/>
        </w:rPr>
      </w:pPr>
    </w:p>
    <w:p w14:paraId="3058F7CF" w14:textId="67DC003F" w:rsidR="00ED0AEF" w:rsidRDefault="00ED0AEF" w:rsidP="001350BB">
      <w:pPr>
        <w:rPr>
          <w:ins w:id="865" w:author="Tekijä"/>
          <w:highlight w:val="white"/>
          <w:lang w:eastAsia="fi-FI"/>
        </w:rPr>
      </w:pPr>
      <w:ins w:id="866" w:author="Tekijä">
        <w:del w:id="867" w:author="Tekijä">
          <w:r w:rsidDel="00EE0B58">
            <w:rPr>
              <w:highlight w:val="white"/>
              <w:lang w:eastAsia="fi-FI"/>
            </w:rPr>
            <w:delText>e</w:delText>
          </w:r>
        </w:del>
        <w:proofErr w:type="spellStart"/>
        <w:r w:rsidR="00EE0B58">
          <w:rPr>
            <w:highlight w:val="white"/>
            <w:lang w:eastAsia="fi-FI"/>
          </w:rPr>
          <w:t>E</w:t>
        </w:r>
        <w:r>
          <w:rPr>
            <w:highlight w:val="white"/>
            <w:lang w:eastAsia="fi-FI"/>
          </w:rPr>
          <w:t>ntry.id:ssä</w:t>
        </w:r>
        <w:proofErr w:type="spellEnd"/>
        <w:r>
          <w:rPr>
            <w:highlight w:val="white"/>
            <w:lang w:eastAsia="fi-FI"/>
          </w:rPr>
          <w:t xml:space="preserve"> annetaan </w:t>
        </w:r>
        <w:proofErr w:type="spellStart"/>
        <w:r>
          <w:rPr>
            <w:highlight w:val="white"/>
            <w:lang w:eastAsia="fi-FI"/>
          </w:rPr>
          <w:t>entry:n</w:t>
        </w:r>
        <w:proofErr w:type="spellEnd"/>
        <w:r>
          <w:rPr>
            <w:highlight w:val="white"/>
            <w:lang w:eastAsia="fi-FI"/>
          </w:rPr>
          <w:t xml:space="preserve"> yksilöivä tunnus.</w:t>
        </w:r>
      </w:ins>
    </w:p>
    <w:p w14:paraId="63578A13" w14:textId="77777777" w:rsidR="00ED0AEF" w:rsidRDefault="00ED0AEF" w:rsidP="001350BB">
      <w:pPr>
        <w:rPr>
          <w:highlight w:val="white"/>
          <w:lang w:eastAsia="fi-FI"/>
        </w:rPr>
      </w:pPr>
    </w:p>
    <w:p w14:paraId="6257DC3F" w14:textId="020256F6" w:rsidR="005D49E5" w:rsidRDefault="005D49E5" w:rsidP="001350BB">
      <w:pPr>
        <w:rPr>
          <w:lang w:eastAsia="fi-FI"/>
        </w:rPr>
      </w:pPr>
      <w:del w:id="868" w:author="Tekijä">
        <w:r w:rsidDel="00ED0AEF">
          <w:rPr>
            <w:highlight w:val="white"/>
            <w:lang w:eastAsia="fi-FI"/>
          </w:rPr>
          <w:delText>Pyynnön ydin</w:delText>
        </w:r>
      </w:del>
      <w:ins w:id="869" w:author="Tekijä">
        <w:r w:rsidR="00ED0AEF">
          <w:rPr>
            <w:highlight w:val="white"/>
            <w:lang w:eastAsia="fi-FI"/>
          </w:rPr>
          <w:t xml:space="preserve">Kuvantamistutkimuspyyntö- </w:t>
        </w:r>
      </w:ins>
      <w:r>
        <w:rPr>
          <w:highlight w:val="white"/>
          <w:lang w:eastAsia="fi-FI"/>
        </w:rPr>
        <w:t xml:space="preserve">tietorakenteen tunnuksena käytetään </w:t>
      </w:r>
      <w:del w:id="870" w:author="Tekijä">
        <w:r w:rsidDel="00ED0AEF">
          <w:rPr>
            <w:highlight w:val="white"/>
            <w:lang w:eastAsia="fi-FI"/>
          </w:rPr>
          <w:delText xml:space="preserve">kuvantamistutkimuksen </w:delText>
        </w:r>
      </w:del>
      <w:proofErr w:type="spellStart"/>
      <w:r>
        <w:rPr>
          <w:highlight w:val="white"/>
          <w:lang w:eastAsia="fi-FI"/>
        </w:rPr>
        <w:t>templateid:tä</w:t>
      </w:r>
      <w:proofErr w:type="spellEnd"/>
      <w:r>
        <w:rPr>
          <w:highlight w:val="white"/>
          <w:lang w:eastAsia="fi-FI"/>
        </w:rPr>
        <w:t xml:space="preserve"> </w:t>
      </w:r>
      <w:r w:rsidRPr="005D49E5">
        <w:rPr>
          <w:lang w:eastAsia="fi-FI"/>
        </w:rPr>
        <w:t>1.2.246.537.6.12.999.2003.2</w:t>
      </w:r>
      <w:del w:id="871" w:author="Tekijä">
        <w:r w:rsidRPr="005D49E5" w:rsidDel="00ED0AEF">
          <w:rPr>
            <w:lang w:eastAsia="fi-FI"/>
          </w:rPr>
          <w:delText>2</w:delText>
        </w:r>
      </w:del>
      <w:ins w:id="872" w:author="Tekijä">
        <w:r w:rsidR="00ED0AEF">
          <w:rPr>
            <w:lang w:eastAsia="fi-FI"/>
          </w:rPr>
          <w:t>6 teknisestä rakennekoodistosta</w:t>
        </w:r>
      </w:ins>
      <w:r>
        <w:rPr>
          <w:lang w:eastAsia="fi-FI"/>
        </w:rPr>
        <w:t>.</w:t>
      </w:r>
      <w:ins w:id="873" w:author="Tekijä">
        <w:r w:rsidR="00ED0AEF">
          <w:rPr>
            <w:lang w:eastAsia="fi-FI"/>
          </w:rPr>
          <w:t xml:space="preserve"> Sama tieto annetaan </w:t>
        </w:r>
        <w:proofErr w:type="spellStart"/>
        <w:r w:rsidR="00ED0AEF">
          <w:rPr>
            <w:lang w:eastAsia="fi-FI"/>
          </w:rPr>
          <w:t>organizer.code:ssa</w:t>
        </w:r>
        <w:proofErr w:type="spellEnd"/>
        <w:r w:rsidR="00ED0AEF">
          <w:rPr>
            <w:lang w:eastAsia="fi-FI"/>
          </w:rPr>
          <w:t>.</w:t>
        </w:r>
      </w:ins>
    </w:p>
    <w:p w14:paraId="4D8E25A2" w14:textId="77777777" w:rsidR="00FA2C23" w:rsidRDefault="00FA2C23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ED0AEF" w14:paraId="483C01CE" w14:textId="77777777" w:rsidTr="00FA2C23">
        <w:tc>
          <w:tcPr>
            <w:tcW w:w="9629" w:type="dxa"/>
          </w:tcPr>
          <w:p w14:paraId="2908DD9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75" w:author="Tekijä"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-</w:t>
              </w:r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Pyynnön  tiedot rakenteisessa muodossa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29C4E4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77" w:author="Tekijä"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1735344" w14:textId="6C8B7B38" w:rsidR="00ED0AEF" w:rsidRPr="00ED0AEF" w:rsidRDefault="00ED0AEF" w:rsidP="00ED0AEF">
            <w:pPr>
              <w:autoSpaceDE w:val="0"/>
              <w:autoSpaceDN w:val="0"/>
              <w:adjustRightInd w:val="0"/>
              <w:ind w:left="568" w:hanging="568"/>
              <w:rPr>
                <w:ins w:id="8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79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Minkä</w:t>
              </w:r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määrityksen mukaan tieto on tuotettu. </w:t>
              </w:r>
              <w:proofErr w:type="spellStart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kuvantamisen CDA R2 </w:t>
              </w:r>
              <w:del w:id="880" w:author="Tekijä">
                <w:r w:rsidRPr="00ED0AEF" w:rsidDel="007B640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asiakirjarakenteet</w:delText>
                </w:r>
              </w:del>
              <w:r w:rsidR="007B640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merkinnät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versio 2.10 </w:t>
              </w:r>
              <w:proofErr w:type="gramStart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2014-11</w:t>
              </w:r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-xx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04E3BE2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882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proofErr w:type="spellEnd"/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1.2.246.777.11.2014.X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45C2151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884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organizer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CLUSTER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D7726ED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86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</w:t>
              </w:r>
              <w:proofErr w:type="spellStart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TemplateId</w:t>
              </w:r>
              <w:proofErr w:type="spellEnd"/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"kuvantamistutkimuspyynnöt"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F1D075F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88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proofErr w:type="spellEnd"/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1.2.246.537.6.12.999.2003.26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7B0A6F9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90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entryn</w:t>
              </w:r>
              <w:proofErr w:type="spellEnd"/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yksilöivä tunnus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F0261AC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92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1.2.246.10.1234567.14.2014.123.1.1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969B45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8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94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Kuvantamistutkimuspyyntö</w:t>
              </w:r>
              <w:proofErr w:type="gramEnd"/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503A775" w14:textId="0F9279C0" w:rsidR="00FA2C23" w:rsidRPr="00ED0AEF" w:rsidRDefault="00ED0AEF" w:rsidP="00ED0AEF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895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</w:tc>
      </w:tr>
    </w:tbl>
    <w:p w14:paraId="5A3C3AED" w14:textId="77777777" w:rsidR="00FA2C23" w:rsidRDefault="00FA2C23" w:rsidP="001350BB">
      <w:pPr>
        <w:rPr>
          <w:ins w:id="896" w:author="Tekijä"/>
          <w:highlight w:val="white"/>
          <w:lang w:eastAsia="fi-FI"/>
        </w:rPr>
      </w:pPr>
    </w:p>
    <w:p w14:paraId="3B9C24EF" w14:textId="1CEBC251" w:rsidR="00ED0AEF" w:rsidRDefault="00ED0AEF" w:rsidP="00ED0AEF">
      <w:pPr>
        <w:pStyle w:val="Otsikko2"/>
        <w:rPr>
          <w:ins w:id="897" w:author="Tekijä"/>
          <w:highlight w:val="white"/>
          <w:lang w:eastAsia="fi-FI"/>
        </w:rPr>
      </w:pPr>
      <w:bookmarkStart w:id="898" w:name="_Toc403323873"/>
      <w:proofErr w:type="spellStart"/>
      <w:ins w:id="899" w:author="Tekijä">
        <w:r>
          <w:rPr>
            <w:highlight w:val="white"/>
            <w:lang w:eastAsia="fi-FI"/>
          </w:rPr>
          <w:t>Kuvantamistutkimuspyynnön</w:t>
        </w:r>
        <w:proofErr w:type="spellEnd"/>
        <w:r>
          <w:rPr>
            <w:highlight w:val="white"/>
            <w:lang w:eastAsia="fi-FI"/>
          </w:rPr>
          <w:t xml:space="preserve"> </w:t>
        </w:r>
        <w:proofErr w:type="spellStart"/>
        <w:r>
          <w:rPr>
            <w:highlight w:val="white"/>
            <w:lang w:eastAsia="fi-FI"/>
          </w:rPr>
          <w:t>yleistiedot</w:t>
        </w:r>
        <w:bookmarkEnd w:id="898"/>
        <w:proofErr w:type="spellEnd"/>
      </w:ins>
    </w:p>
    <w:p w14:paraId="4E974981" w14:textId="46EC45DC" w:rsidR="00ED0AEF" w:rsidRDefault="00714A79" w:rsidP="001350BB">
      <w:pPr>
        <w:rPr>
          <w:ins w:id="900" w:author="Tekijä"/>
          <w:highlight w:val="white"/>
          <w:lang w:eastAsia="fi-FI"/>
        </w:rPr>
      </w:pPr>
      <w:proofErr w:type="spellStart"/>
      <w:ins w:id="901" w:author="Tekijä">
        <w:r>
          <w:rPr>
            <w:highlight w:val="white"/>
            <w:lang w:eastAsia="fi-FI"/>
          </w:rPr>
          <w:t>Organizer:ssa</w:t>
        </w:r>
        <w:proofErr w:type="spellEnd"/>
        <w:r>
          <w:rPr>
            <w:highlight w:val="white"/>
            <w:lang w:eastAsia="fi-FI"/>
          </w:rPr>
          <w:t xml:space="preserve"> omassa </w:t>
        </w:r>
        <w:proofErr w:type="spellStart"/>
        <w:r>
          <w:rPr>
            <w:highlight w:val="white"/>
            <w:lang w:eastAsia="fi-FI"/>
          </w:rPr>
          <w:t>component.observation</w:t>
        </w:r>
        <w:proofErr w:type="spellEnd"/>
        <w:r>
          <w:rPr>
            <w:highlight w:val="white"/>
            <w:lang w:eastAsia="fi-FI"/>
          </w:rPr>
          <w:t>-</w:t>
        </w:r>
        <w:del w:id="902" w:author="Tekijä">
          <w:r w:rsidDel="00EE0B58">
            <w:rPr>
              <w:highlight w:val="white"/>
              <w:lang w:eastAsia="fi-FI"/>
            </w:rPr>
            <w:delText xml:space="preserve"> </w:delText>
          </w:r>
        </w:del>
        <w:r>
          <w:rPr>
            <w:highlight w:val="white"/>
            <w:lang w:eastAsia="fi-FI"/>
          </w:rPr>
          <w:t xml:space="preserve">rakenteessa annetaan kuvantamistutkimuspyynnön yleistiedot, jotka koskevat kaikkia samalla kertaa pyydettyjä kuvantamistutkimuksia. </w:t>
        </w:r>
      </w:ins>
    </w:p>
    <w:p w14:paraId="441EABA0" w14:textId="77777777" w:rsidR="00714A79" w:rsidRDefault="00714A79" w:rsidP="00714A79">
      <w:pPr>
        <w:rPr>
          <w:ins w:id="903" w:author="Tekijä"/>
          <w:highlight w:val="white"/>
          <w:lang w:eastAsia="fi-FI"/>
        </w:rPr>
      </w:pPr>
    </w:p>
    <w:p w14:paraId="08BFE0C5" w14:textId="3DEA5A57" w:rsidR="00714A79" w:rsidRDefault="00714A79" w:rsidP="00714A79">
      <w:pPr>
        <w:rPr>
          <w:ins w:id="904" w:author="Tekijä"/>
          <w:highlight w:val="white"/>
          <w:lang w:eastAsia="fi-FI"/>
        </w:rPr>
      </w:pPr>
      <w:proofErr w:type="spellStart"/>
      <w:ins w:id="905" w:author="Tekijä">
        <w:r w:rsidRPr="00714A79">
          <w:rPr>
            <w:highlight w:val="white"/>
            <w:lang w:eastAsia="fi-FI"/>
          </w:rPr>
          <w:t>Observationin</w:t>
        </w:r>
        <w:proofErr w:type="spellEnd"/>
        <w:r w:rsidRPr="00714A79">
          <w:rPr>
            <w:highlight w:val="white"/>
            <w:lang w:eastAsia="fi-FI"/>
          </w:rPr>
          <w:t xml:space="preserve"> </w:t>
        </w:r>
        <w:proofErr w:type="spellStart"/>
        <w:r w:rsidRPr="00714A79">
          <w:rPr>
            <w:highlight w:val="white"/>
            <w:lang w:eastAsia="fi-FI"/>
          </w:rPr>
          <w:t>moodCode</w:t>
        </w:r>
        <w:proofErr w:type="spellEnd"/>
        <w:r w:rsidRPr="00714A79">
          <w:rPr>
            <w:highlight w:val="white"/>
            <w:lang w:eastAsia="fi-FI"/>
          </w:rPr>
          <w:t xml:space="preserve"> on RQO (pyyntö) ja id sen tekninen tunniste. </w:t>
        </w:r>
        <w:proofErr w:type="spellStart"/>
        <w:r>
          <w:rPr>
            <w:highlight w:val="white"/>
            <w:lang w:eastAsia="fi-FI"/>
          </w:rPr>
          <w:t>Code:n</w:t>
        </w:r>
        <w:proofErr w:type="spellEnd"/>
        <w:r>
          <w:rPr>
            <w:highlight w:val="white"/>
            <w:lang w:eastAsia="fi-FI"/>
          </w:rPr>
          <w:t xml:space="preserve"> annetaan teknisen rakennekoodiston koodi</w:t>
        </w:r>
        <w:r w:rsidR="00BF67F4">
          <w:rPr>
            <w:highlight w:val="white"/>
            <w:lang w:eastAsia="fi-FI"/>
          </w:rPr>
          <w:t>arvo</w:t>
        </w:r>
        <w:r>
          <w:rPr>
            <w:highlight w:val="white"/>
            <w:lang w:eastAsia="fi-FI"/>
          </w:rPr>
          <w:t xml:space="preserve"> 26.1 </w:t>
        </w:r>
        <w:r w:rsidR="00EE0B58">
          <w:rPr>
            <w:highlight w:val="white"/>
            <w:lang w:eastAsia="fi-FI"/>
          </w:rPr>
          <w:t>(</w:t>
        </w:r>
        <w:r w:rsidR="00BF67F4">
          <w:rPr>
            <w:highlight w:val="white"/>
            <w:lang w:eastAsia="fi-FI"/>
          </w:rPr>
          <w:t>Kuvantamistutkimuspyynnön yleistiedot</w:t>
        </w:r>
        <w:r w:rsidR="00EE0B58">
          <w:rPr>
            <w:highlight w:val="white"/>
            <w:lang w:eastAsia="fi-FI"/>
          </w:rPr>
          <w:t>)</w:t>
        </w:r>
        <w:r w:rsidR="00BF67F4">
          <w:rPr>
            <w:highlight w:val="white"/>
            <w:lang w:eastAsia="fi-FI"/>
          </w:rPr>
          <w:t xml:space="preserve">. </w:t>
        </w:r>
        <w:proofErr w:type="spellStart"/>
        <w:r w:rsidR="00EC66D7">
          <w:rPr>
            <w:highlight w:val="white"/>
            <w:lang w:eastAsia="fi-FI"/>
          </w:rPr>
          <w:t>EffectiveTime:ssä</w:t>
        </w:r>
        <w:proofErr w:type="spellEnd"/>
        <w:r w:rsidR="00EC66D7">
          <w:rPr>
            <w:highlight w:val="white"/>
            <w:lang w:eastAsia="fi-FI"/>
          </w:rPr>
          <w:t xml:space="preserve"> annetaan pyyntöajankohta.</w:t>
        </w:r>
      </w:ins>
    </w:p>
    <w:p w14:paraId="6977E9A2" w14:textId="77777777" w:rsidR="00EC66D7" w:rsidRDefault="00EC66D7" w:rsidP="00714A79">
      <w:pPr>
        <w:rPr>
          <w:ins w:id="906" w:author="Tekijä"/>
          <w:highlight w:val="white"/>
          <w:lang w:eastAsia="fi-FI"/>
        </w:rPr>
      </w:pPr>
    </w:p>
    <w:p w14:paraId="29C80F5E" w14:textId="7A7A195A" w:rsidR="00EC66D7" w:rsidRDefault="00EC66D7" w:rsidP="00714A79">
      <w:pPr>
        <w:rPr>
          <w:ins w:id="907" w:author="Tekijä"/>
          <w:lang w:eastAsia="fi-FI"/>
        </w:rPr>
      </w:pPr>
      <w:ins w:id="908" w:author="Tekijä">
        <w:r>
          <w:rPr>
            <w:highlight w:val="white"/>
            <w:lang w:eastAsia="fi-FI"/>
          </w:rPr>
          <w:t xml:space="preserve">Kuvantamistutkimuspyynnön tekijän tiedon annetaan </w:t>
        </w:r>
        <w:proofErr w:type="spellStart"/>
        <w:r>
          <w:rPr>
            <w:highlight w:val="white"/>
            <w:lang w:eastAsia="fi-FI"/>
          </w:rPr>
          <w:t>observation.authorissa</w:t>
        </w:r>
        <w:proofErr w:type="spellEnd"/>
        <w:r>
          <w:rPr>
            <w:highlight w:val="white"/>
            <w:lang w:eastAsia="fi-FI"/>
          </w:rPr>
          <w:t xml:space="preserve">. </w:t>
        </w:r>
        <w:proofErr w:type="spellStart"/>
        <w:r>
          <w:rPr>
            <w:highlight w:val="white"/>
            <w:lang w:eastAsia="fi-FI"/>
          </w:rPr>
          <w:t>FunctionCode</w:t>
        </w:r>
        <w:r w:rsidR="00CE1FC3">
          <w:rPr>
            <w:highlight w:val="white"/>
            <w:lang w:eastAsia="fi-FI"/>
          </w:rPr>
          <w:t>:ssa</w:t>
        </w:r>
        <w:proofErr w:type="spellEnd"/>
        <w:r w:rsidR="00CE1FC3">
          <w:rPr>
            <w:highlight w:val="white"/>
            <w:lang w:eastAsia="fi-FI"/>
          </w:rPr>
          <w:t xml:space="preserve"> pyynnön tekijän roolikoodiksi annetaan yleisrooli SUO (suorittaja) </w:t>
        </w:r>
        <w:proofErr w:type="spellStart"/>
        <w:r w:rsidR="00CE1FC3" w:rsidRPr="00CE1FC3">
          <w:rPr>
            <w:lang w:eastAsia="fi-FI"/>
          </w:rPr>
          <w:t>eArkisto</w:t>
        </w:r>
        <w:proofErr w:type="spellEnd"/>
        <w:r w:rsidR="00CE1FC3" w:rsidRPr="00CE1FC3">
          <w:rPr>
            <w:lang w:eastAsia="fi-FI"/>
          </w:rPr>
          <w:t xml:space="preserve"> - tekninen CDA R2 henkilötarkennin</w:t>
        </w:r>
        <w:r w:rsidR="00EE0B58">
          <w:rPr>
            <w:lang w:eastAsia="fi-FI"/>
          </w:rPr>
          <w:t xml:space="preserve"> </w:t>
        </w:r>
        <w:r w:rsidR="00CE1FC3">
          <w:rPr>
            <w:lang w:eastAsia="fi-FI"/>
          </w:rPr>
          <w:t>-</w:t>
        </w:r>
        <w:del w:id="909" w:author="Tekijä">
          <w:r w:rsidR="00CE1FC3" w:rsidDel="00EE0B58">
            <w:rPr>
              <w:lang w:eastAsia="fi-FI"/>
            </w:rPr>
            <w:delText xml:space="preserve"> </w:delText>
          </w:r>
        </w:del>
        <w:r w:rsidR="00CE1FC3">
          <w:rPr>
            <w:lang w:eastAsia="fi-FI"/>
          </w:rPr>
          <w:t xml:space="preserve">luokituksesta. Pyytävästä lääkäristä annetaan nimi ja organisaatiotiedot, lisäksi vapaaehtoisena lisätietona tässä rakenteessa </w:t>
        </w:r>
        <w:proofErr w:type="spellStart"/>
        <w:r w:rsidR="00CE1FC3">
          <w:rPr>
            <w:lang w:eastAsia="fi-FI"/>
          </w:rPr>
          <w:t>hetu</w:t>
        </w:r>
        <w:proofErr w:type="spellEnd"/>
        <w:r w:rsidR="00EE0B58">
          <w:rPr>
            <w:lang w:eastAsia="fi-FI"/>
          </w:rPr>
          <w:t>.</w:t>
        </w:r>
        <w:r w:rsidR="00CE1FC3">
          <w:rPr>
            <w:lang w:eastAsia="fi-FI"/>
          </w:rPr>
          <w:t xml:space="preserve"> </w:t>
        </w:r>
        <w:del w:id="910" w:author="Tekijä">
          <w:r w:rsidR="00CE1FC3" w:rsidDel="00EE0B58">
            <w:rPr>
              <w:lang w:eastAsia="fi-FI"/>
            </w:rPr>
            <w:delText>– m</w:delText>
          </w:r>
        </w:del>
        <w:r w:rsidR="00EE0B58">
          <w:rPr>
            <w:lang w:eastAsia="fi-FI"/>
          </w:rPr>
          <w:t>M</w:t>
        </w:r>
        <w:r w:rsidR="00CE1FC3">
          <w:rPr>
            <w:lang w:eastAsia="fi-FI"/>
          </w:rPr>
          <w:t xml:space="preserve">ikäli </w:t>
        </w:r>
        <w:proofErr w:type="spellStart"/>
        <w:r w:rsidR="00CE1FC3">
          <w:rPr>
            <w:lang w:eastAsia="fi-FI"/>
          </w:rPr>
          <w:t>hetua</w:t>
        </w:r>
        <w:proofErr w:type="spellEnd"/>
        <w:r w:rsidR="00CE1FC3">
          <w:rPr>
            <w:lang w:eastAsia="fi-FI"/>
          </w:rPr>
          <w:t xml:space="preserve"> ei anneta, </w:t>
        </w:r>
        <w:proofErr w:type="spellStart"/>
        <w:r w:rsidR="00CE1FC3">
          <w:rPr>
            <w:lang w:eastAsia="fi-FI"/>
          </w:rPr>
          <w:t>author.assignedAuthor.id</w:t>
        </w:r>
        <w:r w:rsidR="00EE0B58">
          <w:rPr>
            <w:lang w:eastAsia="fi-FI"/>
          </w:rPr>
          <w:t>:hen</w:t>
        </w:r>
        <w:proofErr w:type="spellEnd"/>
        <w:r w:rsidR="00CE1FC3">
          <w:rPr>
            <w:lang w:eastAsia="fi-FI"/>
          </w:rPr>
          <w:t xml:space="preserve"> tulee </w:t>
        </w:r>
        <w:r w:rsidR="00EE0B58">
          <w:rPr>
            <w:lang w:eastAsia="fi-FI"/>
          </w:rPr>
          <w:t xml:space="preserve">arvoksi </w:t>
        </w:r>
        <w:proofErr w:type="spellStart"/>
        <w:r w:rsidR="00CE1FC3">
          <w:rPr>
            <w:lang w:eastAsia="fi-FI"/>
          </w:rPr>
          <w:t>nullFlavor</w:t>
        </w:r>
        <w:proofErr w:type="spellEnd"/>
        <w:r w:rsidR="00CE1FC3">
          <w:rPr>
            <w:lang w:eastAsia="fi-FI"/>
          </w:rPr>
          <w:t xml:space="preserve"> elementin skeemapakollisuuden takia.</w:t>
        </w:r>
      </w:ins>
    </w:p>
    <w:p w14:paraId="3ACC29DE" w14:textId="77777777" w:rsidR="00CE1FC3" w:rsidRDefault="00CE1FC3" w:rsidP="00714A79">
      <w:pPr>
        <w:rPr>
          <w:ins w:id="911" w:author="Tekijä"/>
          <w:lang w:eastAsia="fi-FI"/>
        </w:rPr>
      </w:pPr>
    </w:p>
    <w:p w14:paraId="456EFE8B" w14:textId="456E5C54" w:rsidR="00CE1FC3" w:rsidRDefault="00CE1FC3" w:rsidP="00714A79">
      <w:pPr>
        <w:rPr>
          <w:ins w:id="912" w:author="Tekijä"/>
          <w:lang w:eastAsia="fi-FI"/>
        </w:rPr>
      </w:pPr>
      <w:ins w:id="913" w:author="Tekijä">
        <w:r>
          <w:rPr>
            <w:lang w:eastAsia="fi-FI"/>
          </w:rPr>
          <w:t xml:space="preserve">Lisätietona </w:t>
        </w:r>
        <w:proofErr w:type="spellStart"/>
        <w:r>
          <w:rPr>
            <w:lang w:eastAsia="fi-FI"/>
          </w:rPr>
          <w:t>entryRelationship.observation:ssa</w:t>
        </w:r>
        <w:proofErr w:type="spellEnd"/>
        <w:r>
          <w:rPr>
            <w:lang w:eastAsia="fi-FI"/>
          </w:rPr>
          <w:t xml:space="preserve"> </w:t>
        </w:r>
        <w:r w:rsidR="00FA3D2B">
          <w:rPr>
            <w:lang w:eastAsia="fi-FI"/>
          </w:rPr>
          <w:t xml:space="preserve">annetaan kuvantamistutkimuspyynnön tekninen tunniste – tämä voi olla myös sama, mikä on </w:t>
        </w:r>
        <w:proofErr w:type="spellStart"/>
        <w:r w:rsidR="00FA3D2B">
          <w:rPr>
            <w:lang w:eastAsia="fi-FI"/>
          </w:rPr>
          <w:t>entry.id:ssä</w:t>
        </w:r>
        <w:proofErr w:type="spellEnd"/>
        <w:r w:rsidR="00FA3D2B">
          <w:rPr>
            <w:lang w:eastAsia="fi-FI"/>
          </w:rPr>
          <w:t xml:space="preserve"> edellä. </w:t>
        </w:r>
        <w:proofErr w:type="spellStart"/>
        <w:r w:rsidR="00FA3D2B">
          <w:rPr>
            <w:lang w:eastAsia="fi-FI"/>
          </w:rPr>
          <w:t>Code:n</w:t>
        </w:r>
        <w:proofErr w:type="spellEnd"/>
        <w:r w:rsidR="00FA3D2B">
          <w:rPr>
            <w:lang w:eastAsia="fi-FI"/>
          </w:rPr>
          <w:t xml:space="preserve"> teknisen rakennekoodiston koodiarvo</w:t>
        </w:r>
        <w:r w:rsidR="00EE0B58">
          <w:rPr>
            <w:lang w:eastAsia="fi-FI"/>
          </w:rPr>
          <w:t xml:space="preserve"> on</w:t>
        </w:r>
        <w:r w:rsidR="00FA3D2B">
          <w:rPr>
            <w:lang w:eastAsia="fi-FI"/>
          </w:rPr>
          <w:t xml:space="preserve"> 26.2 ja </w:t>
        </w:r>
        <w:proofErr w:type="spellStart"/>
        <w:r w:rsidR="00FA3D2B">
          <w:rPr>
            <w:lang w:eastAsia="fi-FI"/>
          </w:rPr>
          <w:t>value:ssa</w:t>
        </w:r>
        <w:proofErr w:type="spellEnd"/>
        <w:r w:rsidR="00FA3D2B">
          <w:rPr>
            <w:lang w:eastAsia="fi-FI"/>
          </w:rPr>
          <w:t xml:space="preserve"> II</w:t>
        </w:r>
        <w:del w:id="914" w:author="Tekijä">
          <w:r w:rsidR="00FA3D2B" w:rsidDel="00EE0B58">
            <w:rPr>
              <w:lang w:eastAsia="fi-FI"/>
            </w:rPr>
            <w:delText xml:space="preserve"> </w:delText>
          </w:r>
        </w:del>
        <w:r w:rsidR="00EE0B58">
          <w:rPr>
            <w:lang w:eastAsia="fi-FI"/>
          </w:rPr>
          <w:t>-</w:t>
        </w:r>
        <w:r w:rsidR="00FA3D2B">
          <w:rPr>
            <w:lang w:eastAsia="fi-FI"/>
          </w:rPr>
          <w:t xml:space="preserve">tietotyypillä </w:t>
        </w:r>
        <w:r w:rsidR="00EE0B58">
          <w:rPr>
            <w:lang w:eastAsia="fi-FI"/>
          </w:rPr>
          <w:t xml:space="preserve">annetaan </w:t>
        </w:r>
        <w:r w:rsidR="00FA3D2B">
          <w:rPr>
            <w:lang w:eastAsia="fi-FI"/>
          </w:rPr>
          <w:t xml:space="preserve">itse tunniste. Tässä kohdassa ilmoitettua tunnistetta käytetään yhdistämään tehty tutkimus pyyntöön. </w:t>
        </w:r>
      </w:ins>
    </w:p>
    <w:p w14:paraId="3BD595A6" w14:textId="77777777" w:rsidR="00FA3D2B" w:rsidRDefault="00FA3D2B" w:rsidP="00714A79">
      <w:pPr>
        <w:rPr>
          <w:ins w:id="915" w:author="Tekijä"/>
          <w:lang w:eastAsia="fi-FI"/>
        </w:rPr>
      </w:pPr>
    </w:p>
    <w:p w14:paraId="0BDAD7C7" w14:textId="24604802" w:rsidR="00FA3D2B" w:rsidRPr="00714A79" w:rsidRDefault="00FA3D2B" w:rsidP="00714A79">
      <w:pPr>
        <w:rPr>
          <w:ins w:id="916" w:author="Tekijä"/>
          <w:highlight w:val="white"/>
          <w:lang w:eastAsia="fi-FI"/>
        </w:rPr>
      </w:pPr>
      <w:ins w:id="917" w:author="Tekijä">
        <w:r>
          <w:rPr>
            <w:lang w:eastAsia="fi-FI"/>
          </w:rPr>
          <w:t>Pyyntöteksti anne</w:t>
        </w:r>
        <w:del w:id="918" w:author="Tekijä">
          <w:r w:rsidDel="00EE0B58">
            <w:rPr>
              <w:lang w:eastAsia="fi-FI"/>
            </w:rPr>
            <w:delText>t</w:delText>
          </w:r>
        </w:del>
        <w:r>
          <w:rPr>
            <w:lang w:eastAsia="fi-FI"/>
          </w:rPr>
          <w:t xml:space="preserve">taan </w:t>
        </w:r>
        <w:proofErr w:type="spellStart"/>
        <w:r>
          <w:rPr>
            <w:lang w:eastAsia="fi-FI"/>
          </w:rPr>
          <w:t>omasssa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entryRelationship.observation:ssa</w:t>
        </w:r>
        <w:proofErr w:type="spellEnd"/>
        <w:r>
          <w:rPr>
            <w:lang w:eastAsia="fi-FI"/>
          </w:rPr>
          <w:t xml:space="preserve">, </w:t>
        </w:r>
        <w:proofErr w:type="spellStart"/>
        <w:r>
          <w:rPr>
            <w:lang w:eastAsia="fi-FI"/>
          </w:rPr>
          <w:t>code:n</w:t>
        </w:r>
        <w:proofErr w:type="spellEnd"/>
        <w:r>
          <w:rPr>
            <w:lang w:eastAsia="fi-FI"/>
          </w:rPr>
          <w:t xml:space="preserve"> teknisen rakennekoodiston koodiarvo</w:t>
        </w:r>
        <w:r w:rsidR="00EE0B58">
          <w:rPr>
            <w:lang w:eastAsia="fi-FI"/>
          </w:rPr>
          <w:t>lla</w:t>
        </w:r>
        <w:r>
          <w:rPr>
            <w:lang w:eastAsia="fi-FI"/>
          </w:rPr>
          <w:t xml:space="preserve"> 26.3 ja </w:t>
        </w:r>
        <w:proofErr w:type="spellStart"/>
        <w:r w:rsidR="00EE0B58" w:rsidRPr="00EE0B58">
          <w:rPr>
            <w:lang w:eastAsia="fi-FI"/>
          </w:rPr>
          <w:t>value</w:t>
        </w:r>
        <w:r w:rsidR="00EE0B58">
          <w:rPr>
            <w:lang w:eastAsia="fi-FI"/>
          </w:rPr>
          <w:t>:</w:t>
        </w:r>
        <w:r w:rsidR="00EE0B58" w:rsidRPr="00EE0B58">
          <w:rPr>
            <w:lang w:eastAsia="fi-FI"/>
          </w:rPr>
          <w:t>ssa</w:t>
        </w:r>
        <w:proofErr w:type="spellEnd"/>
        <w:r w:rsidR="00EE0B58" w:rsidRPr="00EE0B58">
          <w:rPr>
            <w:lang w:eastAsia="fi-FI"/>
          </w:rPr>
          <w:t xml:space="preserve"> </w:t>
        </w:r>
        <w:r>
          <w:rPr>
            <w:lang w:eastAsia="fi-FI"/>
          </w:rPr>
          <w:t>pyyntöteksti ST-tietotyypillä</w:t>
        </w:r>
        <w:del w:id="919" w:author="Tekijä">
          <w:r w:rsidDel="00EE0B58">
            <w:rPr>
              <w:lang w:eastAsia="fi-FI"/>
            </w:rPr>
            <w:delText xml:space="preserve"> valuessa</w:delText>
          </w:r>
        </w:del>
        <w:r>
          <w:rPr>
            <w:lang w:eastAsia="fi-FI"/>
          </w:rPr>
          <w:t>.</w:t>
        </w:r>
      </w:ins>
    </w:p>
    <w:p w14:paraId="37292FB9" w14:textId="77777777" w:rsidR="00ED0AEF" w:rsidRPr="00714A79" w:rsidRDefault="00ED0AEF" w:rsidP="00ED0AEF">
      <w:pPr>
        <w:rPr>
          <w:ins w:id="920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D0AEF" w:rsidRPr="00ED0AEF" w14:paraId="6DBBFAFE" w14:textId="77777777" w:rsidTr="00A076C3">
        <w:trPr>
          <w:ins w:id="921" w:author="Tekijä"/>
        </w:trPr>
        <w:tc>
          <w:tcPr>
            <w:tcW w:w="9629" w:type="dxa"/>
          </w:tcPr>
          <w:p w14:paraId="52AB2A6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23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Kuvantamistutkimuspyynnön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yleistiedot, tämä osio tulee vain kerran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B859605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25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component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ED8FBE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2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2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Mood</w:t>
              </w:r>
              <w:proofErr w:type="spellEnd"/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RQO = ilmaisee että kyseessä on pyyntö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545C98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29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RQO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1521C3C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3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31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Kuvantamistutkimuspyynnön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yleistiedot-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observationin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id (tekninen tunniste)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61206DC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33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1.2.246.10.1234567.14.2014.123.1.2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C9DF054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568" w:hanging="568"/>
              <w:rPr>
                <w:ins w:id="93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3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yleistiedot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21988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891E8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9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#OID1.2.246.10.1234567.14.2014.123.1.2.1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F6408B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1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BAF23C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4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43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4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Pyyntöajankohta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8FB83B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4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20131005141059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3F822AD" w14:textId="7B025832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4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4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Pyynnön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tekijän tiedot</w:t>
              </w:r>
              <w:del w:id="948" w:author="Tekijä">
                <w:r w:rsidRPr="00866E68" w:rsidDel="00EC66D7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, lisätty myös entry:n sisälle</w:delText>
                </w:r>
              </w:del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15706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4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2A57E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Pyynnön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tekijä annetaan SUO roolilla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1F7351C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136" w:hanging="1136"/>
              <w:rPr>
                <w:ins w:id="9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</w:t>
              </w:r>
              <w:proofErr w:type="spellEnd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- tekninen CDA R2 henkilötarkennin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Suorittaja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3BD58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4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Pyyntöajankohta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1FAE9D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20140620141059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1E9EE6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5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66B53E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9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perustunniste henkilötunnus, vapaaehtoinen tässä rakenteessa, annetaan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nullFlavorilla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E7DF21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6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123456-1234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0BE741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6</w:t>
              </w:r>
              <w:proofErr w:type="gram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Pyytävän lääkärin nimi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579691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6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C2123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7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941A6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7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Pekka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6AD3E2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7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Päivystäjä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F36C553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7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LL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3CC27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7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FE1E3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BDAC20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53804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2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Pyytävä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palveluyksikkö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86C3067" w14:textId="77777777" w:rsidR="00ED0AEF" w:rsidRPr="00305270" w:rsidRDefault="00ED0AEF" w:rsidP="00ED0AEF">
            <w:pPr>
              <w:autoSpaceDE w:val="0"/>
              <w:autoSpaceDN w:val="0"/>
              <w:adjustRightInd w:val="0"/>
              <w:rPr>
                <w:ins w:id="9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102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989C3C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88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XXX sairaanhoitopiiri päivystyspoliklinikka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52758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17CA46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5BB464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83E33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9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1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Kuvantamistutkimuspyynnön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tunniste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AB1860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76ED55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99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1FA4F0F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0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0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26.2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tunniste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AB7A2A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1.2.246.10.1234567.14.2014.123.2.1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1E6CC7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E3EB0D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61330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5 </w:t>
              </w:r>
              <w:proofErr w:type="spellStart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Pyyntöteksti</w:t>
              </w:r>
              <w:proofErr w:type="spellEnd"/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293A62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FD405E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3F2337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0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1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Pyyntöteksti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DAC8AC9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F5509D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2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#OID1.2.246.10.1234567.14.2014.123.1.2.2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C67B8F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2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22F2A6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2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Pyyntöteksti</w:t>
              </w:r>
              <w:proofErr w:type="gram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67B83DE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0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2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xsi:type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Thoraxin </w:t>
              </w:r>
              <w:proofErr w:type="spellStart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natiiviröntgen</w:t>
              </w:r>
              <w:proofErr w:type="spellEnd"/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makuuasennossa selällään ja vatsallaan, epäillään keuhkoveritulppaa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B7EC7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2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9BA0E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3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DB04B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0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3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2551B1" w14:textId="3F9CEE92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03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34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5F98E0AD" w14:textId="29525F24" w:rsidR="00ED0AEF" w:rsidDel="008A7A30" w:rsidRDefault="00ED0AEF" w:rsidP="00ED0AEF">
      <w:pPr>
        <w:rPr>
          <w:ins w:id="1035" w:author="Tekijä"/>
          <w:del w:id="1036" w:author="Tekijä"/>
          <w:highlight w:val="white"/>
          <w:lang w:eastAsia="fi-FI"/>
        </w:rPr>
      </w:pPr>
    </w:p>
    <w:p w14:paraId="1BA975A8" w14:textId="77777777" w:rsidR="00ED0AEF" w:rsidRDefault="00ED0AEF" w:rsidP="001350BB">
      <w:pPr>
        <w:rPr>
          <w:ins w:id="1037" w:author="Tekijä"/>
          <w:highlight w:val="white"/>
          <w:lang w:eastAsia="fi-FI"/>
        </w:rPr>
      </w:pPr>
    </w:p>
    <w:p w14:paraId="2ECECCE5" w14:textId="7FBFB098" w:rsidR="00ED0AEF" w:rsidRDefault="008A7A30" w:rsidP="008A7A30">
      <w:pPr>
        <w:pStyle w:val="Otsikko2"/>
        <w:rPr>
          <w:ins w:id="1038" w:author="Tekijä"/>
          <w:highlight w:val="white"/>
          <w:lang w:eastAsia="fi-FI"/>
        </w:rPr>
      </w:pPr>
      <w:bookmarkStart w:id="1039" w:name="_Toc403323874"/>
      <w:proofErr w:type="spellStart"/>
      <w:ins w:id="1040" w:author="Tekijä">
        <w:r>
          <w:rPr>
            <w:highlight w:val="white"/>
            <w:lang w:eastAsia="fi-FI"/>
          </w:rPr>
          <w:t>Pyydetyn</w:t>
        </w:r>
        <w:proofErr w:type="spellEnd"/>
        <w:r>
          <w:rPr>
            <w:highlight w:val="white"/>
            <w:lang w:eastAsia="fi-FI"/>
          </w:rPr>
          <w:t xml:space="preserve"> </w:t>
        </w:r>
        <w:proofErr w:type="spellStart"/>
        <w:r>
          <w:rPr>
            <w:highlight w:val="white"/>
            <w:lang w:eastAsia="fi-FI"/>
          </w:rPr>
          <w:t>tutkimuksen</w:t>
        </w:r>
        <w:proofErr w:type="spellEnd"/>
        <w:r>
          <w:rPr>
            <w:highlight w:val="white"/>
            <w:lang w:eastAsia="fi-FI"/>
          </w:rPr>
          <w:t xml:space="preserve"> </w:t>
        </w:r>
        <w:proofErr w:type="spellStart"/>
        <w:r>
          <w:rPr>
            <w:highlight w:val="white"/>
            <w:lang w:eastAsia="fi-FI"/>
          </w:rPr>
          <w:t>tiedot</w:t>
        </w:r>
        <w:bookmarkEnd w:id="1039"/>
        <w:proofErr w:type="spellEnd"/>
      </w:ins>
    </w:p>
    <w:p w14:paraId="7D14454A" w14:textId="1D51CC8B" w:rsidR="00714A79" w:rsidDel="006A7CCD" w:rsidRDefault="00ED0AEF" w:rsidP="00ED0AEF">
      <w:pPr>
        <w:rPr>
          <w:ins w:id="1041" w:author="Tekijä"/>
          <w:del w:id="1042" w:author="Tekijä"/>
          <w:highlight w:val="white"/>
          <w:lang w:eastAsia="fi-FI"/>
        </w:rPr>
      </w:pPr>
      <w:moveToRangeStart w:id="1043" w:author="Tekijä" w:name="move403124328"/>
      <w:moveTo w:id="1044" w:author="Tekijä">
        <w:del w:id="1045" w:author="Tekijä">
          <w:r w:rsidDel="00714A79">
            <w:rPr>
              <w:highlight w:val="white"/>
              <w:lang w:eastAsia="fi-FI"/>
            </w:rPr>
            <w:delText xml:space="preserve">Observationin moodCode on RQO (pyyntö). Pyynnön tunniste tulee observationin id-elementtiin. </w:delText>
          </w:r>
        </w:del>
      </w:moveTo>
    </w:p>
    <w:p w14:paraId="11908D88" w14:textId="448457B4" w:rsidR="00714A79" w:rsidDel="008A7A30" w:rsidRDefault="008A7A30" w:rsidP="00ED0AEF">
      <w:pPr>
        <w:rPr>
          <w:ins w:id="1046" w:author="Tekijä"/>
          <w:del w:id="1047" w:author="Tekijä"/>
          <w:highlight w:val="white"/>
          <w:lang w:eastAsia="fi-FI"/>
        </w:rPr>
      </w:pPr>
      <w:ins w:id="1048" w:author="Tekijä">
        <w:r>
          <w:rPr>
            <w:highlight w:val="white"/>
            <w:lang w:eastAsia="fi-FI"/>
          </w:rPr>
          <w:t xml:space="preserve">Pyydetyn tutkimuksen tiedon annetaan samalla tasolla olevalla omalla </w:t>
        </w:r>
        <w:proofErr w:type="spellStart"/>
        <w:r>
          <w:rPr>
            <w:highlight w:val="white"/>
            <w:lang w:eastAsia="fi-FI"/>
          </w:rPr>
          <w:t>component.observation</w:t>
        </w:r>
        <w:proofErr w:type="spellEnd"/>
        <w:r>
          <w:rPr>
            <w:highlight w:val="white"/>
            <w:lang w:eastAsia="fi-FI"/>
          </w:rPr>
          <w:t>- rakenteella, millä annettiin pyynnön yleistiedot. Tätä rakennetta kokonaisuudessaan toistetaan, mikäli pyydetään samalla kertaa useampia tutkimuksia potilaalle.</w:t>
        </w:r>
      </w:ins>
    </w:p>
    <w:p w14:paraId="719249D5" w14:textId="77777777" w:rsidR="00714A79" w:rsidRDefault="00714A79" w:rsidP="00ED0AEF">
      <w:pPr>
        <w:rPr>
          <w:ins w:id="1049" w:author="Tekijä"/>
          <w:highlight w:val="white"/>
          <w:lang w:eastAsia="fi-FI"/>
        </w:rPr>
      </w:pPr>
    </w:p>
    <w:p w14:paraId="14276FC3" w14:textId="77777777" w:rsidR="00714A79" w:rsidRDefault="00714A79" w:rsidP="00ED0AEF">
      <w:pPr>
        <w:rPr>
          <w:ins w:id="1050" w:author="Tekijä"/>
          <w:highlight w:val="white"/>
          <w:lang w:eastAsia="fi-FI"/>
        </w:rPr>
      </w:pPr>
    </w:p>
    <w:p w14:paraId="2425775F" w14:textId="38CC384A" w:rsidR="008A7A30" w:rsidRDefault="008A7A30" w:rsidP="00ED0AEF">
      <w:pPr>
        <w:rPr>
          <w:ins w:id="1051" w:author="Tekijä"/>
          <w:highlight w:val="white"/>
          <w:lang w:eastAsia="fi-FI"/>
        </w:rPr>
      </w:pPr>
      <w:proofErr w:type="spellStart"/>
      <w:ins w:id="1052" w:author="Tekijä">
        <w:r>
          <w:rPr>
            <w:highlight w:val="white"/>
            <w:lang w:eastAsia="fi-FI"/>
          </w:rPr>
          <w:t>Observation</w:t>
        </w:r>
        <w:proofErr w:type="spellEnd"/>
        <w:r>
          <w:rPr>
            <w:highlight w:val="white"/>
            <w:lang w:eastAsia="fi-FI"/>
          </w:rPr>
          <w:t xml:space="preserve"> </w:t>
        </w:r>
        <w:proofErr w:type="spellStart"/>
        <w:r>
          <w:rPr>
            <w:highlight w:val="white"/>
            <w:lang w:eastAsia="fi-FI"/>
          </w:rPr>
          <w:t>moodCode</w:t>
        </w:r>
        <w:proofErr w:type="spellEnd"/>
        <w:r>
          <w:rPr>
            <w:highlight w:val="white"/>
            <w:lang w:eastAsia="fi-FI"/>
          </w:rPr>
          <w:t xml:space="preserve"> on RQO pyynnölle ja </w:t>
        </w:r>
        <w:proofErr w:type="spellStart"/>
        <w:r>
          <w:rPr>
            <w:highlight w:val="white"/>
            <w:lang w:eastAsia="fi-FI"/>
          </w:rPr>
          <w:t>pyyntöobservation:in</w:t>
        </w:r>
        <w:proofErr w:type="spellEnd"/>
        <w:r>
          <w:rPr>
            <w:highlight w:val="white"/>
            <w:lang w:eastAsia="fi-FI"/>
          </w:rPr>
          <w:t xml:space="preserve"> tekninen tunniste annetaan </w:t>
        </w:r>
        <w:proofErr w:type="spellStart"/>
        <w:r>
          <w:rPr>
            <w:highlight w:val="white"/>
            <w:lang w:eastAsia="fi-FI"/>
          </w:rPr>
          <w:t>id:ssä</w:t>
        </w:r>
        <w:proofErr w:type="spellEnd"/>
        <w:r>
          <w:rPr>
            <w:highlight w:val="white"/>
            <w:lang w:eastAsia="fi-FI"/>
          </w:rPr>
          <w:t>.</w:t>
        </w:r>
      </w:ins>
    </w:p>
    <w:p w14:paraId="4C614F54" w14:textId="77777777" w:rsidR="008A7A30" w:rsidRDefault="008A7A30" w:rsidP="00ED0AEF">
      <w:pPr>
        <w:rPr>
          <w:ins w:id="1053" w:author="Tekijä"/>
          <w:highlight w:val="white"/>
          <w:lang w:eastAsia="fi-FI"/>
        </w:rPr>
      </w:pPr>
    </w:p>
    <w:p w14:paraId="0F284ED9" w14:textId="1CB74B1F" w:rsidR="00ED0AEF" w:rsidRDefault="00ED0AEF" w:rsidP="00ED0AEF">
      <w:pPr>
        <w:rPr>
          <w:highlight w:val="white"/>
          <w:lang w:eastAsia="fi-FI"/>
        </w:rPr>
      </w:pPr>
      <w:moveTo w:id="1054" w:author="Tekijä">
        <w:r>
          <w:rPr>
            <w:highlight w:val="white"/>
            <w:lang w:eastAsia="fi-FI"/>
          </w:rPr>
          <w:t>Pyydet</w:t>
        </w:r>
        <w:del w:id="1055" w:author="Tekijä">
          <w:r w:rsidDel="006A7CCD">
            <w:rPr>
              <w:highlight w:val="white"/>
              <w:lang w:eastAsia="fi-FI"/>
            </w:rPr>
            <w:delText>ty</w:delText>
          </w:r>
        </w:del>
      </w:moveTo>
      <w:ins w:id="1056" w:author="Tekijä">
        <w:r w:rsidR="006A7CCD">
          <w:rPr>
            <w:highlight w:val="white"/>
            <w:lang w:eastAsia="fi-FI"/>
          </w:rPr>
          <w:t>yn kuvantamistutkimuksen</w:t>
        </w:r>
      </w:ins>
      <w:moveTo w:id="1057" w:author="Tekijä">
        <w:r>
          <w:rPr>
            <w:highlight w:val="white"/>
            <w:lang w:eastAsia="fi-FI"/>
          </w:rPr>
          <w:t xml:space="preserve"> tutkimuskoodi </w:t>
        </w:r>
        <w:del w:id="1058" w:author="Tekijä">
          <w:r w:rsidDel="00714A79">
            <w:rPr>
              <w:highlight w:val="white"/>
              <w:lang w:eastAsia="fi-FI"/>
            </w:rPr>
            <w:delText>esitetään</w:delText>
          </w:r>
        </w:del>
      </w:moveTo>
      <w:ins w:id="1059" w:author="Tekijä">
        <w:r w:rsidR="00714A79">
          <w:rPr>
            <w:highlight w:val="white"/>
            <w:lang w:eastAsia="fi-FI"/>
          </w:rPr>
          <w:t>annetaan</w:t>
        </w:r>
      </w:ins>
      <w:moveTo w:id="1060" w:author="Tekijä">
        <w:r>
          <w:rPr>
            <w:highlight w:val="white"/>
            <w:lang w:eastAsia="fi-FI"/>
          </w:rPr>
          <w:t xml:space="preserve"> </w:t>
        </w:r>
        <w:del w:id="1061" w:author="Tekijä">
          <w:r w:rsidDel="00714A79">
            <w:rPr>
              <w:highlight w:val="white"/>
              <w:lang w:eastAsia="fi-FI"/>
            </w:rPr>
            <w:delText>radiologisen tutkimus- ja t</w:delText>
          </w:r>
        </w:del>
      </w:moveTo>
      <w:ins w:id="1062" w:author="Tekijä">
        <w:r w:rsidR="00714A79">
          <w:rPr>
            <w:highlight w:val="white"/>
            <w:lang w:eastAsia="fi-FI"/>
          </w:rPr>
          <w:t>THL - T</w:t>
        </w:r>
      </w:ins>
      <w:moveTo w:id="1063" w:author="Tekijä">
        <w:r>
          <w:rPr>
            <w:highlight w:val="white"/>
            <w:lang w:eastAsia="fi-FI"/>
          </w:rPr>
          <w:t xml:space="preserve">oimenpideluokituksen mukaisesti </w:t>
        </w:r>
        <w:proofErr w:type="spellStart"/>
        <w:r>
          <w:rPr>
            <w:highlight w:val="white"/>
            <w:lang w:eastAsia="fi-FI"/>
          </w:rPr>
          <w:t>code</w:t>
        </w:r>
        <w:proofErr w:type="spellEnd"/>
        <w:r>
          <w:rPr>
            <w:highlight w:val="white"/>
            <w:lang w:eastAsia="fi-FI"/>
          </w:rPr>
          <w:t>-elementissä</w:t>
        </w:r>
      </w:moveTo>
      <w:ins w:id="1064" w:author="Tekijä">
        <w:r w:rsidR="006A7CCD">
          <w:rPr>
            <w:highlight w:val="white"/>
            <w:lang w:eastAsia="fi-FI"/>
          </w:rPr>
          <w:t xml:space="preserve"> ja sitä voidaan tarkentaa puolisuustiedolla </w:t>
        </w:r>
        <w:proofErr w:type="spellStart"/>
        <w:r w:rsidR="006A7CCD">
          <w:rPr>
            <w:highlight w:val="white"/>
            <w:lang w:eastAsia="fi-FI"/>
          </w:rPr>
          <w:t>qualifier</w:t>
        </w:r>
        <w:proofErr w:type="spellEnd"/>
        <w:r w:rsidR="006A7CCD">
          <w:rPr>
            <w:highlight w:val="white"/>
            <w:lang w:eastAsia="fi-FI"/>
          </w:rPr>
          <w:t xml:space="preserve">-rakenteella THL-Toimenpideluokituksen ZXA00-ZXA10 </w:t>
        </w:r>
        <w:proofErr w:type="spellStart"/>
        <w:r w:rsidR="006A7CCD">
          <w:rPr>
            <w:highlight w:val="white"/>
            <w:lang w:eastAsia="fi-FI"/>
          </w:rPr>
          <w:t>koodeillä</w:t>
        </w:r>
        <w:proofErr w:type="spellEnd"/>
        <w:r w:rsidR="006A7CCD">
          <w:rPr>
            <w:highlight w:val="white"/>
            <w:lang w:eastAsia="fi-FI"/>
          </w:rPr>
          <w:t xml:space="preserve">. </w:t>
        </w:r>
        <w:proofErr w:type="spellStart"/>
        <w:r w:rsidR="006A7CCD">
          <w:rPr>
            <w:highlight w:val="white"/>
            <w:lang w:eastAsia="fi-FI"/>
          </w:rPr>
          <w:t>Qualifier.name:n</w:t>
        </w:r>
        <w:proofErr w:type="spellEnd"/>
        <w:r w:rsidR="006A7CCD">
          <w:rPr>
            <w:highlight w:val="white"/>
            <w:lang w:eastAsia="fi-FI"/>
          </w:rPr>
          <w:t xml:space="preserve"> teknisen rakennekoodiston koodiarvo</w:t>
        </w:r>
        <w:r w:rsidR="00EE0B58">
          <w:rPr>
            <w:highlight w:val="white"/>
            <w:lang w:eastAsia="fi-FI"/>
          </w:rPr>
          <w:t xml:space="preserve"> on</w:t>
        </w:r>
        <w:r w:rsidR="006A7CCD">
          <w:rPr>
            <w:highlight w:val="white"/>
            <w:lang w:eastAsia="fi-FI"/>
          </w:rPr>
          <w:t xml:space="preserve"> 22.3</w:t>
        </w:r>
      </w:ins>
      <w:moveTo w:id="1065" w:author="Tekijä">
        <w:del w:id="1066" w:author="Tekijä">
          <w:r w:rsidDel="00714A79">
            <w:rPr>
              <w:highlight w:val="white"/>
              <w:lang w:eastAsia="fi-FI"/>
            </w:rPr>
            <w:delText>, qualifiereillä esitetään tarkentimina puolisuus ja anatominen alue tiedot</w:delText>
          </w:r>
        </w:del>
      </w:moveTo>
      <w:ins w:id="1067" w:author="Tekijä">
        <w:r w:rsidR="00714A79">
          <w:rPr>
            <w:highlight w:val="white"/>
            <w:lang w:eastAsia="fi-FI"/>
          </w:rPr>
          <w:t>.</w:t>
        </w:r>
      </w:ins>
      <w:moveTo w:id="1068" w:author="Tekijä">
        <w:del w:id="1069" w:author="Tekijä">
          <w:r w:rsidDel="008A7A30">
            <w:rPr>
              <w:highlight w:val="white"/>
              <w:lang w:eastAsia="fi-FI"/>
            </w:rPr>
            <w:delText>.</w:delText>
          </w:r>
        </w:del>
        <w:r>
          <w:rPr>
            <w:highlight w:val="white"/>
            <w:lang w:eastAsia="fi-FI"/>
          </w:rPr>
          <w:t xml:space="preserve"> </w:t>
        </w:r>
      </w:moveTo>
    </w:p>
    <w:p w14:paraId="186580F9" w14:textId="2B45516F" w:rsidR="00ED0AEF" w:rsidDel="006A7CCD" w:rsidRDefault="00ED0AEF" w:rsidP="00ED0AEF">
      <w:pPr>
        <w:rPr>
          <w:del w:id="1070" w:author="Tekijä"/>
          <w:highlight w:val="white"/>
          <w:lang w:eastAsia="fi-FI"/>
        </w:rPr>
      </w:pPr>
    </w:p>
    <w:p w14:paraId="4196B90C" w14:textId="77777777" w:rsidR="008A7A30" w:rsidRDefault="008A7A30" w:rsidP="008A7A30">
      <w:pPr>
        <w:rPr>
          <w:ins w:id="1071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A7A30" w:rsidRPr="008A7A30" w14:paraId="017E1849" w14:textId="77777777" w:rsidTr="00A076C3">
        <w:trPr>
          <w:ins w:id="1072" w:author="Tekijä"/>
        </w:trPr>
        <w:tc>
          <w:tcPr>
            <w:tcW w:w="9629" w:type="dxa"/>
          </w:tcPr>
          <w:p w14:paraId="1406AA3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7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74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Pyydettyjen</w:t>
              </w:r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tutkimuksien tiedot, tämä osio toistuu jos pyydetään useampaa tutkimusta kerralla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EBD64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7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76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component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2C8AF74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7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7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</w:t>
              </w:r>
              <w:proofErr w:type="spellStart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Mood</w:t>
              </w:r>
              <w:proofErr w:type="spellEnd"/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code</w:t>
              </w:r>
              <w:proofErr w:type="spell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RQO = ilmaisee että kyseessä on pyyntö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7FFAA45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7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08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RQO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7633C439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8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82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Tutkimuksen</w:t>
              </w:r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pyyntöobseravationin</w:t>
              </w:r>
              <w:proofErr w:type="spell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id (tekninen tunniste)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AFBB08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8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8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1.2.246.10.1234567.14.2014.123.1.3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64AFDB38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8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8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3</w:t>
              </w:r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Pyydetyn kuvantamistutkimuksen nimi ja koodi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979EBAE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568" w:hanging="568"/>
              <w:rPr>
                <w:ins w:id="108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8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proofErr w:type="spellEnd"/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GD1QA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1.2.246.537.6.2.2007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THL - Toimenpideluokitus 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Thoraxin </w:t>
              </w:r>
              <w:proofErr w:type="spellStart"/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natiiviröntgen</w:t>
              </w:r>
              <w:proofErr w:type="spellEnd"/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makuuasennossa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6553411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8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9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21</w:t>
              </w:r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Kuvantamistutkimuksen puoli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5F5B347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9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92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qualifier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DEB780A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ins w:id="109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9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22.3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</w:t>
              </w:r>
              <w:proofErr w:type="spellEnd"/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-palvelut - Tekninen CDA R2 rakennekoodisto 2003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Kuvantamistutkimuksen puoli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D692240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9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9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THL</w:t>
              </w:r>
              <w:proofErr w:type="gram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– Toimenpideluokitus” -koodeja </w:t>
              </w:r>
              <w:proofErr w:type="spellStart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koodeja</w:t>
              </w:r>
              <w:proofErr w:type="spellEnd"/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ZXA00 - ZXA10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553CC96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ins w:id="109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09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value</w:t>
              </w:r>
              <w:proofErr w:type="spellEnd"/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ZXA00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1.2.246.537.6.2.2007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THL - toimenpideluokitus 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Oikea puoli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ADC8072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09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0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qualifier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83842BF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0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02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1656F1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0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B6430D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0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#OID1.2.246.10.1234567.14.2014.123.1.3.1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DB3176D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0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0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9690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0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1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1825EDE" w14:textId="165CB9B8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1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12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5D764D62" w14:textId="77777777" w:rsidR="008A7A30" w:rsidRDefault="008A7A30" w:rsidP="008A7A30">
      <w:pPr>
        <w:rPr>
          <w:ins w:id="1113" w:author="Tekijä"/>
          <w:highlight w:val="white"/>
          <w:lang w:eastAsia="fi-FI"/>
        </w:rPr>
      </w:pPr>
    </w:p>
    <w:p w14:paraId="0911A0E5" w14:textId="504FC7A8" w:rsidR="00ED0AEF" w:rsidRPr="009F4E0A" w:rsidDel="00714A79" w:rsidRDefault="00ED0AEF" w:rsidP="00ED0AEF">
      <w:pPr>
        <w:rPr>
          <w:del w:id="1114" w:author="Tekijä"/>
          <w:highlight w:val="white"/>
          <w:lang w:eastAsia="fi-FI"/>
        </w:rPr>
      </w:pPr>
      <w:moveTo w:id="1115" w:author="Tekijä">
        <w:del w:id="1116" w:author="Tekijä">
          <w:r w:rsidDel="00714A79">
            <w:rPr>
              <w:highlight w:val="white"/>
              <w:lang w:eastAsia="fi-FI"/>
            </w:rPr>
            <w:delText xml:space="preserve">Mikäli pyytävä järjestelmä tietää AC-nron, se esitetään entryRelationship.observation rakenteella missä code:en sijoitettava tietorakenteen tunnus on </w:delText>
          </w:r>
          <w:r w:rsidDel="00714A79">
            <w:rPr>
              <w:lang w:eastAsia="fi-FI"/>
            </w:rPr>
            <w:delText xml:space="preserve">teknisen rakennekoodiston arvo </w:delText>
          </w:r>
          <w:r w:rsidRPr="00E814AA" w:rsidDel="00714A79">
            <w:rPr>
              <w:lang w:eastAsia="fi-FI"/>
            </w:rPr>
            <w:delText>22.1</w:delText>
          </w:r>
          <w:r w:rsidDel="00714A79">
            <w:rPr>
              <w:lang w:eastAsia="fi-FI"/>
            </w:rPr>
            <w:delText xml:space="preserve"> ja value:ssa esitetään II-tietotyypillä AC-nro extensionissa. </w:delText>
          </w:r>
        </w:del>
      </w:moveTo>
    </w:p>
    <w:p w14:paraId="04563784" w14:textId="77777777" w:rsidR="00ED0AEF" w:rsidRDefault="00ED0AEF" w:rsidP="00ED0AEF">
      <w:pPr>
        <w:rPr>
          <w:highlight w:val="white"/>
          <w:lang w:eastAsia="fi-FI"/>
        </w:rPr>
      </w:pPr>
    </w:p>
    <w:p w14:paraId="3EC9A84C" w14:textId="77777777" w:rsidR="00EE0B58" w:rsidRDefault="00EE0B58" w:rsidP="001350BB">
      <w:pPr>
        <w:rPr>
          <w:ins w:id="1117" w:author="Tekijä"/>
          <w:highlight w:val="white"/>
          <w:lang w:eastAsia="fi-FI"/>
        </w:rPr>
      </w:pPr>
    </w:p>
    <w:p w14:paraId="594A42C0" w14:textId="77777777" w:rsidR="00EE0B58" w:rsidRDefault="00EE0B58" w:rsidP="001350BB">
      <w:pPr>
        <w:rPr>
          <w:ins w:id="1118" w:author="Tekijä"/>
          <w:highlight w:val="white"/>
          <w:lang w:eastAsia="fi-FI"/>
        </w:rPr>
      </w:pPr>
    </w:p>
    <w:p w14:paraId="10EFA31C" w14:textId="77777777" w:rsidR="00EE0B58" w:rsidRDefault="00EE0B58" w:rsidP="001350BB">
      <w:pPr>
        <w:rPr>
          <w:ins w:id="1119" w:author="Tekijä"/>
          <w:highlight w:val="white"/>
          <w:lang w:eastAsia="fi-FI"/>
        </w:rPr>
      </w:pPr>
    </w:p>
    <w:p w14:paraId="5451171A" w14:textId="77777777" w:rsidR="00EE0B58" w:rsidRDefault="00EE0B58" w:rsidP="001350BB">
      <w:pPr>
        <w:rPr>
          <w:ins w:id="1120" w:author="Tekijä"/>
          <w:highlight w:val="white"/>
          <w:lang w:eastAsia="fi-FI"/>
        </w:rPr>
      </w:pPr>
    </w:p>
    <w:p w14:paraId="7A9C7544" w14:textId="75626B1B" w:rsidR="00ED0AEF" w:rsidDel="00866E68" w:rsidRDefault="00ED0AEF" w:rsidP="00ED0AEF">
      <w:pPr>
        <w:rPr>
          <w:del w:id="1121" w:author="Tekijä"/>
          <w:lang w:eastAsia="fi-FI"/>
        </w:rPr>
      </w:pPr>
      <w:moveTo w:id="1122" w:author="Tekijä">
        <w:del w:id="1123" w:author="Tekijä">
          <w:r w:rsidDel="00866E68">
            <w:rPr>
              <w:highlight w:val="white"/>
              <w:lang w:eastAsia="fi-FI"/>
            </w:rPr>
            <w:delText xml:space="preserve">Mikäli lähetteestä on erillinen asiakirja HIS:n tuottamana, niin pyynnöstä viitataan reference-externalDocument rakenteella. </w:delText>
          </w:r>
          <w:r w:rsidDel="00866E68">
            <w:rPr>
              <w:lang w:eastAsia="fi-FI"/>
            </w:rPr>
            <w:delText>Lähete</w:delText>
          </w:r>
          <w:r w:rsidRPr="00FD1DD3" w:rsidDel="00866E68">
            <w:rPr>
              <w:lang w:eastAsia="fi-FI"/>
            </w:rPr>
            <w:delText>asiakirja</w:delText>
          </w:r>
          <w:r w:rsidDel="00866E68">
            <w:rPr>
              <w:lang w:eastAsia="fi-FI"/>
            </w:rPr>
            <w:delText>n</w:delText>
          </w:r>
          <w:r w:rsidRPr="00FD1DD3" w:rsidDel="00866E68">
            <w:rPr>
              <w:lang w:eastAsia="fi-FI"/>
            </w:rPr>
            <w:delText xml:space="preserve"> oid</w:delText>
          </w:r>
          <w:r w:rsidDel="00866E68">
            <w:rPr>
              <w:lang w:eastAsia="fi-FI"/>
            </w:rPr>
            <w:delText xml:space="preserve"> (setid)</w:delText>
          </w:r>
          <w:r w:rsidRPr="00FD1DD3" w:rsidDel="00866E68">
            <w:rPr>
              <w:lang w:eastAsia="fi-FI"/>
            </w:rPr>
            <w:delText xml:space="preserve"> </w:delText>
          </w:r>
          <w:r w:rsidDel="00866E68">
            <w:rPr>
              <w:lang w:eastAsia="fi-FI"/>
            </w:rPr>
            <w:delText xml:space="preserve">on uniikki ja siihen viitataan. </w:delText>
          </w:r>
        </w:del>
      </w:moveTo>
    </w:p>
    <w:p w14:paraId="5F4B9DA3" w14:textId="52F73BFD" w:rsidR="00ED0AEF" w:rsidDel="00866E68" w:rsidRDefault="00ED0AEF" w:rsidP="00ED0AEF">
      <w:pPr>
        <w:rPr>
          <w:del w:id="1124" w:author="Tekijä"/>
          <w:lang w:eastAsia="fi-FI"/>
        </w:rPr>
      </w:pPr>
      <w:moveTo w:id="1125" w:author="Tekijä">
        <w:del w:id="1126" w:author="Tekijä">
          <w:r w:rsidDel="00866E68">
            <w:rPr>
              <w:lang w:eastAsia="fi-FI"/>
            </w:rPr>
            <w:delText>L</w:delText>
          </w:r>
          <w:r w:rsidRPr="00FD1DD3" w:rsidDel="00866E68">
            <w:rPr>
              <w:lang w:eastAsia="fi-FI"/>
            </w:rPr>
            <w:delText>ähetteellä on lisäksi erillinen HIS</w:delText>
          </w:r>
          <w:r w:rsidDel="00866E68">
            <w:rPr>
              <w:lang w:eastAsia="fi-FI"/>
            </w:rPr>
            <w:delText>:n</w:delText>
          </w:r>
          <w:r w:rsidRPr="00FD1DD3" w:rsidDel="00866E68">
            <w:rPr>
              <w:lang w:eastAsia="fi-FI"/>
            </w:rPr>
            <w:delText xml:space="preserve"> luoma lähetetunnus ja RIS </w:delText>
          </w:r>
          <w:r w:rsidDel="00866E68">
            <w:rPr>
              <w:lang w:eastAsia="fi-FI"/>
            </w:rPr>
            <w:delText xml:space="preserve">luo myös oman sisäisen tunnuksen lähetteelle, </w:delText>
          </w:r>
          <w:r w:rsidRPr="00FD1DD3" w:rsidDel="00866E68">
            <w:rPr>
              <w:lang w:eastAsia="fi-FI"/>
            </w:rPr>
            <w:delText xml:space="preserve">näitä sisäisiä tunnuksia ei </w:delText>
          </w:r>
          <w:r w:rsidDel="00866E68">
            <w:rPr>
              <w:lang w:eastAsia="fi-FI"/>
            </w:rPr>
            <w:delText xml:space="preserve">kuitenkaan </w:delText>
          </w:r>
          <w:r w:rsidRPr="00FD1DD3" w:rsidDel="00866E68">
            <w:rPr>
              <w:lang w:eastAsia="fi-FI"/>
            </w:rPr>
            <w:delText>käytetä CDA</w:delText>
          </w:r>
          <w:r w:rsidDel="00866E68">
            <w:rPr>
              <w:lang w:eastAsia="fi-FI"/>
            </w:rPr>
            <w:delText>-</w:delText>
          </w:r>
          <w:r w:rsidRPr="00FD1DD3" w:rsidDel="00866E68">
            <w:rPr>
              <w:lang w:eastAsia="fi-FI"/>
            </w:rPr>
            <w:delText>asiakirjoissa</w:delText>
          </w:r>
          <w:r w:rsidDel="00866E68">
            <w:rPr>
              <w:lang w:eastAsia="fi-FI"/>
            </w:rPr>
            <w:delText>.</w:delText>
          </w:r>
        </w:del>
      </w:moveTo>
    </w:p>
    <w:p w14:paraId="72EB560C" w14:textId="71C53405" w:rsidR="00ED0AEF" w:rsidDel="00866E68" w:rsidRDefault="00ED0AEF" w:rsidP="00ED0AEF">
      <w:pPr>
        <w:rPr>
          <w:del w:id="1127" w:author="Tekijä"/>
          <w:lang w:eastAsia="fi-FI"/>
        </w:rPr>
      </w:pPr>
    </w:p>
    <w:p w14:paraId="4950F069" w14:textId="300E2DD7" w:rsidR="00ED0AEF" w:rsidDel="00866E68" w:rsidRDefault="00ED0AEF" w:rsidP="00ED0AEF">
      <w:pPr>
        <w:rPr>
          <w:del w:id="1128" w:author="Tekijä"/>
          <w:highlight w:val="white"/>
          <w:lang w:eastAsia="fi-FI"/>
        </w:rPr>
      </w:pPr>
      <w:moveTo w:id="1129" w:author="Tekijä">
        <w:del w:id="1130" w:author="Tekijä">
          <w:r w:rsidDel="00866E68">
            <w:rPr>
              <w:highlight w:val="white"/>
              <w:lang w:eastAsia="fi-FI"/>
            </w:rPr>
            <w:delText>Seuraavassa esimerkissä on mukana malliksi molemmat, sekä pyynnön tieto rakenteisessa muodossa että viittaus ulkoiseen läheteasiakirjaan. Mikäli läheteasiakirja on olemassa erikseen, pyynnön tietoja ei tarvitse toistaa tässä.</w:delText>
          </w:r>
        </w:del>
      </w:moveTo>
    </w:p>
    <w:moveToRangeEnd w:id="1043"/>
    <w:p w14:paraId="7041AA48" w14:textId="6620B355" w:rsidR="00ED0AEF" w:rsidDel="006A7CCD" w:rsidRDefault="00ED0AEF" w:rsidP="001350BB">
      <w:pPr>
        <w:rPr>
          <w:ins w:id="1131" w:author="Tekijä"/>
          <w:del w:id="1132" w:author="Tekijä"/>
          <w:highlight w:val="white"/>
          <w:lang w:eastAsia="fi-FI"/>
        </w:rPr>
      </w:pPr>
    </w:p>
    <w:p w14:paraId="222E749C" w14:textId="77777777" w:rsidR="00ED0AEF" w:rsidRDefault="00ED0AEF" w:rsidP="001350BB">
      <w:pPr>
        <w:rPr>
          <w:highlight w:val="white"/>
          <w:lang w:eastAsia="fi-FI"/>
        </w:rPr>
      </w:pPr>
    </w:p>
    <w:p w14:paraId="590B36B5" w14:textId="77777777" w:rsidR="00E7063F" w:rsidRDefault="00E7063F" w:rsidP="00F219ED">
      <w:pPr>
        <w:pStyle w:val="Otsikko1"/>
        <w:rPr>
          <w:highlight w:val="white"/>
          <w:lang w:eastAsia="fi-FI"/>
        </w:rPr>
      </w:pPr>
      <w:bookmarkStart w:id="1133" w:name="_Toc403323875"/>
      <w:r>
        <w:rPr>
          <w:highlight w:val="white"/>
          <w:lang w:eastAsia="fi-FI"/>
        </w:rPr>
        <w:t>Tutkimukset</w:t>
      </w:r>
      <w:bookmarkEnd w:id="1133"/>
      <w:r>
        <w:rPr>
          <w:highlight w:val="white"/>
          <w:lang w:eastAsia="fi-FI"/>
        </w:rPr>
        <w:t xml:space="preserve"> </w:t>
      </w:r>
    </w:p>
    <w:p w14:paraId="4644F111" w14:textId="77777777" w:rsidR="006A7CCD" w:rsidRDefault="006A7CCD" w:rsidP="00E7063F">
      <w:pPr>
        <w:rPr>
          <w:ins w:id="1134" w:author="Tekijä"/>
        </w:rPr>
      </w:pPr>
    </w:p>
    <w:p w14:paraId="5DE10093" w14:textId="7AA22D39" w:rsidR="006A7CCD" w:rsidRDefault="006A7CCD" w:rsidP="006A7CCD">
      <w:pPr>
        <w:pStyle w:val="Otsikko2"/>
        <w:rPr>
          <w:ins w:id="1135" w:author="Tekijä"/>
        </w:rPr>
      </w:pPr>
      <w:bookmarkStart w:id="1136" w:name="_Toc403323876"/>
      <w:proofErr w:type="spellStart"/>
      <w:ins w:id="1137" w:author="Tekijä">
        <w:r>
          <w:t>Näkymätunnus</w:t>
        </w:r>
        <w:proofErr w:type="spellEnd"/>
        <w:r>
          <w:t xml:space="preserve"> </w:t>
        </w:r>
        <w:proofErr w:type="gramStart"/>
        <w:r>
          <w:t>ja</w:t>
        </w:r>
        <w:proofErr w:type="gramEnd"/>
        <w:r>
          <w:t xml:space="preserve"> </w:t>
        </w:r>
        <w:proofErr w:type="spellStart"/>
        <w:r>
          <w:t>merkinnän</w:t>
        </w:r>
        <w:proofErr w:type="spellEnd"/>
        <w:r>
          <w:t xml:space="preserve"> OID</w:t>
        </w:r>
        <w:bookmarkEnd w:id="1136"/>
      </w:ins>
    </w:p>
    <w:p w14:paraId="590B36B6" w14:textId="28FB866C" w:rsidR="00E7063F" w:rsidRDefault="006A7CCD" w:rsidP="00E7063F">
      <w:pPr>
        <w:rPr>
          <w:ins w:id="1138" w:author="Tekijä"/>
        </w:rPr>
      </w:pPr>
      <w:ins w:id="1139" w:author="Tekijä">
        <w:r>
          <w:t>Tehdyn kuvantamis</w:t>
        </w:r>
      </w:ins>
      <w:del w:id="1140" w:author="Tekijä">
        <w:r w:rsidR="0014763B" w:rsidDel="006A7CCD">
          <w:delText>T</w:delText>
        </w:r>
      </w:del>
      <w:ins w:id="1141" w:author="Tekijä">
        <w:r>
          <w:t>t</w:t>
        </w:r>
      </w:ins>
      <w:r w:rsidR="0014763B">
        <w:t>utkimuksen tiedot tulevat RTG</w:t>
      </w:r>
      <w:r w:rsidR="00C821B7">
        <w:t>-</w:t>
      </w:r>
      <w:r w:rsidR="0014763B">
        <w:t>näkymälle</w:t>
      </w:r>
      <w:ins w:id="1142" w:author="Tekijä">
        <w:r w:rsidR="00EE0B58">
          <w:t xml:space="preserve"> samalla tavalla</w:t>
        </w:r>
      </w:ins>
      <w:r w:rsidR="0014763B">
        <w:t xml:space="preserve"> kuten pyynnön tiedot</w:t>
      </w:r>
      <w:ins w:id="1143" w:author="Tekijä">
        <w:del w:id="1144" w:author="Tekijä">
          <w:r w:rsidDel="00EE0B58">
            <w:delText>kin</w:delText>
          </w:r>
          <w:r w:rsidDel="0096099B">
            <w:delText>,</w:delText>
          </w:r>
        </w:del>
        <w:proofErr w:type="gramStart"/>
        <w:r>
          <w:t xml:space="preserve"> </w:t>
        </w:r>
        <w:r w:rsidR="0096099B">
          <w:t>(</w:t>
        </w:r>
        <w:r>
          <w:t>kts.</w:t>
        </w:r>
        <w:proofErr w:type="gramEnd"/>
        <w:r>
          <w:t xml:space="preserve"> luku 6.1</w:t>
        </w:r>
        <w:r w:rsidR="0096099B">
          <w:t>)</w:t>
        </w:r>
      </w:ins>
      <w:r w:rsidR="0014763B">
        <w:t>.</w:t>
      </w:r>
    </w:p>
    <w:p w14:paraId="38F996D4" w14:textId="77777777" w:rsidR="006A7CCD" w:rsidRDefault="006A7CCD" w:rsidP="00E7063F">
      <w:pPr>
        <w:rPr>
          <w:lang w:eastAsia="fi-FI"/>
        </w:rPr>
      </w:pPr>
    </w:p>
    <w:p w14:paraId="590B36B7" w14:textId="579D4D0D" w:rsidR="00E7063F" w:rsidRPr="006A7CCD" w:rsidRDefault="00E7063F" w:rsidP="00F219ED">
      <w:pPr>
        <w:pStyle w:val="Otsikko2"/>
        <w:rPr>
          <w:highlight w:val="white"/>
          <w:lang w:val="fi-FI" w:eastAsia="fi-FI"/>
        </w:rPr>
      </w:pPr>
      <w:bookmarkStart w:id="1145" w:name="_Toc403323877"/>
      <w:del w:id="1146" w:author="Tekijä">
        <w:r w:rsidRPr="006A7CCD" w:rsidDel="006A7CCD">
          <w:rPr>
            <w:highlight w:val="white"/>
            <w:lang w:val="fi-FI" w:eastAsia="fi-FI"/>
          </w:rPr>
          <w:delText>Tutkimuksen tekijän tiedot</w:delText>
        </w:r>
      </w:del>
      <w:ins w:id="1147" w:author="Tekijä">
        <w:r w:rsidR="006A7CCD" w:rsidRPr="006A7CCD">
          <w:rPr>
            <w:highlight w:val="white"/>
            <w:lang w:val="fi-FI" w:eastAsia="fi-FI"/>
          </w:rPr>
          <w:t>Potilaan ja merkinnän tekijän tiedot</w:t>
        </w:r>
      </w:ins>
      <w:bookmarkEnd w:id="1145"/>
    </w:p>
    <w:p w14:paraId="15EDD0F5" w14:textId="6F6A1700" w:rsidR="00427FAD" w:rsidDel="006A7CCD" w:rsidRDefault="006A7CCD" w:rsidP="00427FAD">
      <w:pPr>
        <w:rPr>
          <w:ins w:id="1148" w:author="Tekijä"/>
          <w:del w:id="1149" w:author="Tekijä"/>
          <w:lang w:eastAsia="fi-FI"/>
        </w:rPr>
      </w:pPr>
      <w:ins w:id="1150" w:author="Tekijä">
        <w:r>
          <w:rPr>
            <w:highlight w:val="white"/>
            <w:lang w:eastAsia="fi-FI"/>
          </w:rPr>
          <w:t xml:space="preserve">Merkinnän rakenteen mukaisesti näkymän tietojen jälkeen esitetään näyttömuodossa tutkimusmerkinnän tehneen ammattilaisen ja organisaation tiedot. </w:t>
        </w:r>
        <w:r w:rsidR="0096099B" w:rsidRPr="0096099B">
          <w:rPr>
            <w:lang w:eastAsia="fi-FI"/>
          </w:rPr>
          <w:t xml:space="preserve">Potilaan tiedot annetaan näkymätasolla. Mikäli samassa asiakirjassa on useampia merkintöjä potilaalle, niin tiedot voivat olla vain kertaalleen asiakirjan </w:t>
        </w:r>
        <w:proofErr w:type="spellStart"/>
        <w:r w:rsidR="0096099B" w:rsidRPr="0096099B">
          <w:rPr>
            <w:lang w:eastAsia="fi-FI"/>
          </w:rPr>
          <w:t>body:ssa</w:t>
        </w:r>
        <w:proofErr w:type="spellEnd"/>
        <w:r w:rsidR="0096099B" w:rsidRPr="0096099B">
          <w:rPr>
            <w:lang w:eastAsia="fi-FI"/>
          </w:rPr>
          <w:t>.</w:t>
        </w:r>
        <w:r w:rsidR="0096099B">
          <w:rPr>
            <w:lang w:eastAsia="fi-FI"/>
          </w:rPr>
          <w:t xml:space="preserve"> </w:t>
        </w:r>
        <w:del w:id="1151" w:author="Tekijä">
          <w:r w:rsidDel="0096099B">
            <w:rPr>
              <w:highlight w:val="white"/>
              <w:lang w:eastAsia="fi-FI"/>
            </w:rPr>
            <w:delText xml:space="preserve">Potilaan tiedot annetaan näkymätasolla, mikäli samassa asiakirjassa on useampia merkintöjä potilaalle tämä riittää kertaalleen asiakirjan body:ssa. </w:delText>
          </w:r>
        </w:del>
        <w:r>
          <w:rPr>
            <w:highlight w:val="white"/>
            <w:lang w:eastAsia="fi-FI"/>
          </w:rPr>
          <w:t xml:space="preserve">Näkymätason </w:t>
        </w:r>
        <w:proofErr w:type="spellStart"/>
        <w:r>
          <w:rPr>
            <w:highlight w:val="white"/>
            <w:lang w:eastAsia="fi-FI"/>
          </w:rPr>
          <w:t>author:ssa</w:t>
        </w:r>
        <w:proofErr w:type="spellEnd"/>
        <w:r>
          <w:rPr>
            <w:highlight w:val="white"/>
            <w:lang w:eastAsia="fi-FI"/>
          </w:rPr>
          <w:t xml:space="preserve"> annetaan merkinnän tekijän tiedot rakenteisessa muodossa.</w:t>
        </w:r>
        <w:del w:id="1152" w:author="Tekijä">
          <w:r w:rsidR="00427FAD" w:rsidDel="006A7CCD">
            <w:rPr>
              <w:highlight w:val="white"/>
              <w:lang w:eastAsia="fi-FI"/>
            </w:rPr>
            <w:delText xml:space="preserve">Tutkimuksen tekijän tiedot eli </w:delText>
          </w:r>
          <w:r w:rsidR="00427FAD" w:rsidDel="006A7CCD">
            <w:rPr>
              <w:lang w:eastAsia="fi-FI"/>
            </w:rPr>
            <w:delText>m</w:delText>
          </w:r>
          <w:r w:rsidR="00427FAD" w:rsidRPr="00BB354D" w:rsidDel="006A7CCD">
            <w:rPr>
              <w:lang w:eastAsia="fi-FI"/>
            </w:rPr>
            <w:delText>erkinnän palveluyksikkö, tekijä ja tapahtuma-aika</w:delText>
          </w:r>
          <w:r w:rsidR="00427FAD" w:rsidDel="006A7CCD">
            <w:rPr>
              <w:lang w:eastAsia="fi-FI"/>
            </w:rPr>
            <w:delText xml:space="preserve"> esitetään</w:delText>
          </w:r>
          <w:r w:rsidR="00427FAD" w:rsidRPr="00261686" w:rsidDel="006A7CCD">
            <w:rPr>
              <w:lang w:eastAsia="fi-FI"/>
            </w:rPr>
            <w:delText xml:space="preserve"> </w:delText>
          </w:r>
          <w:r w:rsidR="00427FAD" w:rsidDel="006A7CCD">
            <w:rPr>
              <w:lang w:eastAsia="fi-FI"/>
            </w:rPr>
            <w:delText xml:space="preserve">näkymä-tasolla </w:delText>
          </w:r>
          <w:r w:rsidR="00427FAD" w:rsidRPr="00711677" w:rsidDel="006A7CCD">
            <w:rPr>
              <w:lang w:eastAsia="fi-FI"/>
            </w:rPr>
            <w:delText>sekä näyttömuotoisena text-elementtinä että rakenteisena author-elementtinä.</w:delText>
          </w:r>
          <w:r w:rsidR="00427FAD" w:rsidDel="006A7CCD">
            <w:rPr>
              <w:lang w:eastAsia="fi-FI"/>
            </w:rPr>
            <w:delText>. Tutkimuksen tekijän tiedot esitetään samalla rakenteella kuin pyynnön tekijäntiedot esimerkissä luvussa 6.2.1.</w:delText>
          </w:r>
        </w:del>
      </w:ins>
    </w:p>
    <w:p w14:paraId="5F760DCF" w14:textId="6C6CD73B" w:rsidR="00427FAD" w:rsidDel="006A7CCD" w:rsidRDefault="00427FAD" w:rsidP="00427FAD">
      <w:pPr>
        <w:rPr>
          <w:ins w:id="1153" w:author="Tekijä"/>
          <w:del w:id="1154" w:author="Tekijä"/>
          <w:lang w:eastAsia="fi-FI"/>
        </w:rPr>
      </w:pPr>
    </w:p>
    <w:p w14:paraId="4EFCB0FD" w14:textId="5DB6A51F" w:rsidR="00427FAD" w:rsidRDefault="00427FAD" w:rsidP="00427FAD">
      <w:pPr>
        <w:rPr>
          <w:ins w:id="1155" w:author="Tekijä"/>
          <w:highlight w:val="white"/>
          <w:lang w:eastAsia="fi-FI"/>
        </w:rPr>
      </w:pPr>
      <w:ins w:id="1156" w:author="Tekijä">
        <w:del w:id="1157" w:author="Tekijä">
          <w:r w:rsidRPr="00261686" w:rsidDel="006A7CCD">
            <w:rPr>
              <w:lang w:eastAsia="fi-FI"/>
            </w:rPr>
            <w:delText>Ainoastaan merkinnän tekijä tulee ilmoittaa näkymä-tasolla</w:delText>
          </w:r>
          <w:r w:rsidDel="006A7CCD">
            <w:rPr>
              <w:lang w:eastAsia="fi-FI"/>
            </w:rPr>
            <w:delText>.</w:delText>
          </w:r>
          <w:r w:rsidRPr="00261686" w:rsidDel="006A7CCD">
            <w:rPr>
              <w:lang w:eastAsia="fi-FI"/>
            </w:rPr>
            <w:delText xml:space="preserve"> Merkinnän käsittelyyn osallistujat tulee ilmoittaa ainoastaan rakenteisena author-elementtinä.</w:delText>
          </w:r>
          <w:r w:rsidDel="006A7CCD">
            <w:rPr>
              <w:highlight w:val="white"/>
              <w:lang w:eastAsia="fi-FI"/>
            </w:rPr>
            <w:delText xml:space="preserve"> Radiologisiin tutkimuksiin voi tulla useamman ammattilaisen tiedot, jotka voidaan esittää tutkimuksen entry</w:delText>
          </w:r>
          <w:r w:rsidR="00FE466A" w:rsidDel="006A7CCD">
            <w:rPr>
              <w:highlight w:val="white"/>
              <w:lang w:eastAsia="fi-FI"/>
            </w:rPr>
            <w:delText>y</w:delText>
          </w:r>
          <w:r w:rsidDel="006A7CCD">
            <w:rPr>
              <w:highlight w:val="white"/>
              <w:lang w:eastAsia="fi-FI"/>
            </w:rPr>
            <w:delText>n sijoittavassa Author</w:delText>
          </w:r>
          <w:r w:rsidR="00FE466A" w:rsidDel="006A7CCD">
            <w:rPr>
              <w:highlight w:val="white"/>
              <w:lang w:eastAsia="fi-FI"/>
            </w:rPr>
            <w:delText>-elementissä</w:delText>
          </w:r>
          <w:r w:rsidDel="006A7CCD">
            <w:rPr>
              <w:highlight w:val="white"/>
              <w:lang w:eastAsia="fi-FI"/>
            </w:rPr>
            <w:delText xml:space="preserve">. </w:delText>
          </w:r>
        </w:del>
      </w:ins>
    </w:p>
    <w:p w14:paraId="4F1EBE3D" w14:textId="77777777" w:rsidR="00427FAD" w:rsidRDefault="00427FAD" w:rsidP="00427FAD">
      <w:pPr>
        <w:rPr>
          <w:ins w:id="1158" w:author="Tekijä"/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27FAD" w:rsidRPr="00910FFD" w14:paraId="256E89A9" w14:textId="77777777" w:rsidTr="00427FAD">
        <w:trPr>
          <w:ins w:id="1159" w:author="Tekijä"/>
        </w:trPr>
        <w:tc>
          <w:tcPr>
            <w:tcW w:w="9779" w:type="dxa"/>
          </w:tcPr>
          <w:p w14:paraId="5307EC5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6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61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202594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6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6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F29232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6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6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Röntgenhoitaja Niina Radiologi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835BDD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6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6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20.6.2014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0C1EAC7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6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6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3A58BB2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7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71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91149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7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73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palveluyksikkö, tekijä ja tapahtuma-aika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73E588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7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75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DD7B59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7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7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tekijän rooli on aina MER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75F6887" w14:textId="77777777" w:rsidR="006A7CCD" w:rsidRPr="006A7CCD" w:rsidRDefault="006A7CCD" w:rsidP="006A7CCD">
            <w:pPr>
              <w:autoSpaceDE w:val="0"/>
              <w:autoSpaceDN w:val="0"/>
              <w:adjustRightInd w:val="0"/>
              <w:ind w:left="568" w:hanging="568"/>
              <w:rPr>
                <w:ins w:id="117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7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proofErr w:type="spellEnd"/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</w:t>
              </w:r>
              <w:proofErr w:type="spellEnd"/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- tekninen CDA R2 henkilötarkennin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223A061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8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8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teon ajankohta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70894B9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8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8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proofErr w:type="spellEnd"/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20140620152059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F3E340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8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8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605FD56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8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8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</w:t>
              </w:r>
              <w:proofErr w:type="gramEnd"/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perustunniste henkilötunnus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78B965B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18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21140025" w14:textId="77777777" w:rsidR="006A7CCD" w:rsidRPr="00305270" w:rsidRDefault="006A7CCD" w:rsidP="006A7CCD">
            <w:pPr>
              <w:autoSpaceDE w:val="0"/>
              <w:autoSpaceDN w:val="0"/>
              <w:adjustRightInd w:val="0"/>
              <w:rPr>
                <w:ins w:id="119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9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Ammattihenkilön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nimi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1756522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9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93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59B4D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9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9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204C04A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9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9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Niina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B51924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19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19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3666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0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0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Röntgenhoitaja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CBF3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0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0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4A04E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0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0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4AA751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0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0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representedOrganization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A5A1001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0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0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palveluyksikkö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C24A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1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1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110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1.2.246.10.1234567.10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6692536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1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1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AC53D9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1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BD8B3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2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21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proofErr w:type="spellEnd"/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6E76083" w14:textId="419C7223" w:rsidR="00427FAD" w:rsidRPr="00917731" w:rsidRDefault="006A7CCD" w:rsidP="00427FAD">
            <w:pPr>
              <w:autoSpaceDE w:val="0"/>
              <w:autoSpaceDN w:val="0"/>
              <w:adjustRightInd w:val="0"/>
              <w:rPr>
                <w:ins w:id="1218" w:author="Tekijä"/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ins w:id="1219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1484A76E" w14:textId="77777777" w:rsidR="0078778C" w:rsidRPr="0078778C" w:rsidRDefault="0078778C" w:rsidP="0078778C">
      <w:pPr>
        <w:rPr>
          <w:ins w:id="1220" w:author="Tekijä"/>
          <w:highlight w:val="white"/>
          <w:lang w:eastAsia="fi-FI"/>
        </w:rPr>
      </w:pPr>
    </w:p>
    <w:p w14:paraId="590B36B8" w14:textId="6BC1271E" w:rsidR="00E7063F" w:rsidDel="00427FAD" w:rsidRDefault="00261686" w:rsidP="00F219ED">
      <w:pPr>
        <w:pStyle w:val="Otsikko2"/>
        <w:rPr>
          <w:del w:id="1221" w:author="Tekijä"/>
          <w:highlight w:val="white"/>
          <w:lang w:eastAsia="fi-FI"/>
        </w:rPr>
      </w:pPr>
      <w:bookmarkStart w:id="1222" w:name="_Toc403323878"/>
      <w:del w:id="1223" w:author="Tekijä">
        <w:r w:rsidRPr="00261686" w:rsidDel="00427FAD">
          <w:rPr>
            <w:lang w:eastAsia="fi-FI"/>
          </w:rPr>
          <w:delText>Ainoastaan merkinnän tekijä tulee ilmoittaa näkymä-tasolla sekä näyttömuotoisena text-elementtinä että rakenteisena author-elementtinä. Merkinnän käsittelyyn osallistujat tulee ilmoittaa ainoastaan rakenteisena author-elementtinä.</w:delText>
        </w:r>
        <w:r w:rsidR="00DA2390" w:rsidDel="00427FAD">
          <w:rPr>
            <w:highlight w:val="white"/>
            <w:lang w:eastAsia="fi-FI"/>
          </w:rPr>
          <w:delText xml:space="preserve"> </w:delText>
        </w:r>
        <w:r w:rsidR="00F03E14" w:rsidDel="00427FAD">
          <w:rPr>
            <w:highlight w:val="white"/>
            <w:lang w:eastAsia="fi-FI"/>
          </w:rPr>
          <w:delText>A</w:delText>
        </w:r>
        <w:r w:rsidR="00DA2390" w:rsidDel="00427FAD">
          <w:rPr>
            <w:highlight w:val="white"/>
            <w:lang w:eastAsia="fi-FI"/>
          </w:rPr>
          <w:delText>mmattilaisten osalta esitetään, missä roolissa ovat osallistuneet kyseisen merkinnän tekemiseen.</w:delText>
        </w:r>
        <w:r w:rsidR="00E7063F" w:rsidDel="00427FAD">
          <w:rPr>
            <w:highlight w:val="white"/>
            <w:lang w:eastAsia="fi-FI"/>
          </w:rPr>
          <w:delText xml:space="preserve"> </w:delText>
        </w:r>
        <w:r w:rsidR="00F03E14" w:rsidDel="00427FAD">
          <w:rPr>
            <w:highlight w:val="white"/>
            <w:lang w:eastAsia="fi-FI"/>
          </w:rPr>
          <w:delText>Radiologis</w:delText>
        </w:r>
        <w:r w:rsidDel="00427FAD">
          <w:rPr>
            <w:highlight w:val="white"/>
            <w:lang w:eastAsia="fi-FI"/>
          </w:rPr>
          <w:delText>is</w:delText>
        </w:r>
        <w:r w:rsidR="00F03E14" w:rsidDel="00427FAD">
          <w:rPr>
            <w:highlight w:val="white"/>
            <w:lang w:eastAsia="fi-FI"/>
          </w:rPr>
          <w:delText xml:space="preserve">sa tutkimuksissa tulee usein useamman ammattilaisen tiedot, </w:delText>
        </w:r>
        <w:r w:rsidR="008F052F" w:rsidDel="00427FAD">
          <w:rPr>
            <w:highlight w:val="white"/>
            <w:lang w:eastAsia="fi-FI"/>
          </w:rPr>
          <w:delText>jotka voidaan esittää tutkimuksen rakenteiset tiedot entryn alle sijoittavassa Author:ssa</w:delText>
        </w:r>
        <w:r w:rsidR="00F03E14" w:rsidDel="00427FAD">
          <w:rPr>
            <w:highlight w:val="white"/>
            <w:lang w:eastAsia="fi-FI"/>
          </w:rPr>
          <w:delText>.</w:delText>
        </w:r>
        <w:bookmarkEnd w:id="1222"/>
        <w:r w:rsidR="00F03E14" w:rsidDel="00427FAD">
          <w:rPr>
            <w:highlight w:val="white"/>
            <w:lang w:eastAsia="fi-FI"/>
          </w:rPr>
          <w:delText xml:space="preserve"> </w:delText>
        </w:r>
        <w:bookmarkStart w:id="1224" w:name="_Toc403145888"/>
        <w:bookmarkEnd w:id="1224"/>
      </w:del>
    </w:p>
    <w:p w14:paraId="590B36B9" w14:textId="6C068E60" w:rsidR="00E7063F" w:rsidDel="00427FAD" w:rsidRDefault="00E7063F" w:rsidP="00F219ED">
      <w:pPr>
        <w:pStyle w:val="Otsikko2"/>
        <w:rPr>
          <w:del w:id="1225" w:author="Tekijä"/>
          <w:highlight w:val="white"/>
          <w:lang w:eastAsia="fi-FI"/>
        </w:rPr>
      </w:pPr>
      <w:bookmarkStart w:id="1226" w:name="_Toc403145889"/>
      <w:bookmarkStart w:id="1227" w:name="_Toc403323879"/>
      <w:bookmarkEnd w:id="1226"/>
      <w:bookmarkEnd w:id="1227"/>
    </w:p>
    <w:p w14:paraId="590B36BA" w14:textId="42CD3D0D" w:rsidR="00E7063F" w:rsidDel="00427FAD" w:rsidRDefault="00E7063F" w:rsidP="00F219ED">
      <w:pPr>
        <w:pStyle w:val="Otsikko2"/>
        <w:rPr>
          <w:del w:id="1228" w:author="Tekijä"/>
          <w:lang w:eastAsia="fi-FI"/>
        </w:rPr>
      </w:pPr>
      <w:bookmarkStart w:id="1229" w:name="_Toc403323880"/>
      <w:del w:id="1230" w:author="Tekijä">
        <w:r w:rsidDel="00427FAD">
          <w:rPr>
            <w:highlight w:val="white"/>
            <w:lang w:eastAsia="fi-FI"/>
          </w:rPr>
          <w:delText xml:space="preserve">Tutkimuksen tekijän tiedot eli </w:delText>
        </w:r>
        <w:r w:rsidDel="00427FAD">
          <w:rPr>
            <w:lang w:eastAsia="fi-FI"/>
          </w:rPr>
          <w:delText>m</w:delText>
        </w:r>
        <w:r w:rsidRPr="00BB354D" w:rsidDel="00427FAD">
          <w:rPr>
            <w:lang w:eastAsia="fi-FI"/>
          </w:rPr>
          <w:delText>erkinnän palveluyksikkö, tekijä ja tapahtuma-aika</w:delText>
        </w:r>
        <w:r w:rsidDel="00427FAD">
          <w:rPr>
            <w:lang w:eastAsia="fi-FI"/>
          </w:rPr>
          <w:delText xml:space="preserve"> esitetään näkymätasolla author</w:delText>
        </w:r>
        <w:r w:rsidR="00C821B7" w:rsidDel="00427FAD">
          <w:rPr>
            <w:lang w:eastAsia="fi-FI"/>
          </w:rPr>
          <w:delText>-</w:delText>
        </w:r>
        <w:r w:rsidDel="00427FAD">
          <w:rPr>
            <w:lang w:eastAsia="fi-FI"/>
          </w:rPr>
          <w:delText>elementissä.</w:delText>
        </w:r>
        <w:bookmarkStart w:id="1231" w:name="_Toc403145890"/>
        <w:bookmarkEnd w:id="1231"/>
        <w:bookmarkEnd w:id="1229"/>
      </w:del>
    </w:p>
    <w:p w14:paraId="590B36F8" w14:textId="4F3DEE5A" w:rsidR="00DA2390" w:rsidDel="00427FAD" w:rsidRDefault="008F052F" w:rsidP="00F219ED">
      <w:pPr>
        <w:pStyle w:val="Otsikko2"/>
        <w:rPr>
          <w:del w:id="1232" w:author="Tekijä"/>
          <w:lang w:eastAsia="fi-FI"/>
        </w:rPr>
      </w:pPr>
      <w:bookmarkStart w:id="1233" w:name="_Toc403323881"/>
      <w:del w:id="1234" w:author="Tekijä">
        <w:r w:rsidDel="00427FAD">
          <w:rPr>
            <w:lang w:eastAsia="fi-FI"/>
          </w:rPr>
          <w:delText xml:space="preserve">Tutkimuksen tekijän tiedot esitetään samalla rakenteella kuin pyynnön tekijäntiedot esimerkissä luvussa </w:delText>
        </w:r>
        <w:r w:rsidR="00DE7A7B" w:rsidDel="00427FAD">
          <w:rPr>
            <w:lang w:eastAsia="fi-FI"/>
          </w:rPr>
          <w:delText>6</w:delText>
        </w:r>
        <w:r w:rsidDel="00427FAD">
          <w:rPr>
            <w:lang w:eastAsia="fi-FI"/>
          </w:rPr>
          <w:delText>.2.1.</w:delText>
        </w:r>
        <w:bookmarkStart w:id="1235" w:name="_Toc403145891"/>
        <w:bookmarkEnd w:id="1235"/>
        <w:bookmarkEnd w:id="1233"/>
      </w:del>
    </w:p>
    <w:p w14:paraId="590B36F9" w14:textId="77777777" w:rsidR="00DA2390" w:rsidRDefault="00DA2390" w:rsidP="00F219ED">
      <w:pPr>
        <w:pStyle w:val="Otsikko2"/>
        <w:rPr>
          <w:lang w:eastAsia="fi-FI"/>
        </w:rPr>
      </w:pPr>
      <w:bookmarkStart w:id="1236" w:name="_Toc403323882"/>
      <w:proofErr w:type="spellStart"/>
      <w:r>
        <w:rPr>
          <w:lang w:eastAsia="fi-FI"/>
        </w:rPr>
        <w:t>Hoitoprosessin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vaihe</w:t>
      </w:r>
      <w:proofErr w:type="spellEnd"/>
      <w:r>
        <w:rPr>
          <w:lang w:eastAsia="fi-FI"/>
        </w:rPr>
        <w:t xml:space="preserve"> </w:t>
      </w:r>
      <w:proofErr w:type="gramStart"/>
      <w:r>
        <w:rPr>
          <w:lang w:eastAsia="fi-FI"/>
        </w:rPr>
        <w:t>ja</w:t>
      </w:r>
      <w:proofErr w:type="gram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otsikko</w:t>
      </w:r>
      <w:bookmarkEnd w:id="1236"/>
      <w:proofErr w:type="spellEnd"/>
    </w:p>
    <w:p w14:paraId="590B36FA" w14:textId="19DF95E2" w:rsidR="00DA2390" w:rsidRDefault="00DA2390" w:rsidP="00DA2390">
      <w:pPr>
        <w:rPr>
          <w:lang w:eastAsia="fi-FI"/>
        </w:rPr>
      </w:pPr>
      <w:r>
        <w:rPr>
          <w:lang w:eastAsia="fi-FI"/>
        </w:rPr>
        <w:t xml:space="preserve">Tehdyn tutkimuksen tiedot laitetaan </w:t>
      </w:r>
      <w:r w:rsidR="00C821B7">
        <w:rPr>
          <w:lang w:eastAsia="fi-FI"/>
        </w:rPr>
        <w:t>H</w:t>
      </w:r>
      <w:r>
        <w:rPr>
          <w:lang w:eastAsia="fi-FI"/>
        </w:rPr>
        <w:t xml:space="preserve">oidon toteutus </w:t>
      </w:r>
      <w:r w:rsidR="00C821B7">
        <w:rPr>
          <w:lang w:eastAsia="fi-FI"/>
        </w:rPr>
        <w:t>-</w:t>
      </w:r>
      <w:r>
        <w:rPr>
          <w:lang w:eastAsia="fi-FI"/>
        </w:rPr>
        <w:t>vaiheen alle. Otsik</w:t>
      </w:r>
      <w:ins w:id="1237" w:author="Tekijä">
        <w:r w:rsidR="0096099B">
          <w:rPr>
            <w:lang w:eastAsia="fi-FI"/>
          </w:rPr>
          <w:t>oksi</w:t>
        </w:r>
      </w:ins>
      <w:del w:id="1238" w:author="Tekijä">
        <w:r w:rsidDel="0096099B">
          <w:rPr>
            <w:lang w:eastAsia="fi-FI"/>
          </w:rPr>
          <w:delText>koon</w:delText>
        </w:r>
      </w:del>
      <w:r>
        <w:rPr>
          <w:lang w:eastAsia="fi-FI"/>
        </w:rPr>
        <w:t xml:space="preserve"> </w:t>
      </w:r>
      <w:proofErr w:type="gramStart"/>
      <w:r>
        <w:rPr>
          <w:lang w:eastAsia="fi-FI"/>
        </w:rPr>
        <w:t>tulee Tutkimukset</w:t>
      </w:r>
      <w:proofErr w:type="gramEnd"/>
      <w:ins w:id="1239" w:author="Tekijä">
        <w:r w:rsidR="0096099B">
          <w:rPr>
            <w:lang w:eastAsia="fi-FI"/>
          </w:rPr>
          <w:t xml:space="preserve"> ja</w:t>
        </w:r>
      </w:ins>
      <w:del w:id="1240" w:author="Tekijä">
        <w:r w:rsidDel="0096099B">
          <w:rPr>
            <w:lang w:eastAsia="fi-FI"/>
          </w:rPr>
          <w:delText>,</w:delText>
        </w:r>
      </w:del>
      <w:r>
        <w:rPr>
          <w:lang w:eastAsia="fi-FI"/>
        </w:rPr>
        <w:t xml:space="preserve"> koodi </w:t>
      </w:r>
      <w:ins w:id="1241" w:author="Tekijä">
        <w:r w:rsidR="0096099B">
          <w:rPr>
            <w:lang w:eastAsia="fi-FI"/>
          </w:rPr>
          <w:t xml:space="preserve">on </w:t>
        </w:r>
      </w:ins>
      <w:r>
        <w:rPr>
          <w:lang w:eastAsia="fi-FI"/>
        </w:rPr>
        <w:t>53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361AFA" w14:paraId="48B5C797" w14:textId="77777777" w:rsidTr="00554189">
        <w:tc>
          <w:tcPr>
            <w:tcW w:w="9629" w:type="dxa"/>
          </w:tcPr>
          <w:p w14:paraId="5FF8D10E" w14:textId="14BD009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Hoitoprosessin</w:t>
            </w:r>
            <w:proofErr w:type="gram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vaihe "Hoidon toteutus" = Tutkimukset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778E65E" w14:textId="31CBC8E4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42A8DA6" w14:textId="71E6A33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F88E98E" w14:textId="30001F03" w:rsidR="00554189" w:rsidRPr="00427FAD" w:rsidRDefault="00554189" w:rsidP="00427FAD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Hoitoprosessin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vaihe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toteutus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274B4AC" w14:textId="75593FE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</w:t>
            </w:r>
            <w:proofErr w:type="spellEnd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toteutus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243D3EC" w14:textId="7BF5B96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F25C95F" w14:textId="40BEB3BE" w:rsidR="00554189" w:rsidRPr="00427FAD" w:rsidDel="0078778C" w:rsidRDefault="00554189" w:rsidP="00554189">
            <w:pPr>
              <w:autoSpaceDE w:val="0"/>
              <w:autoSpaceDN w:val="0"/>
              <w:adjustRightInd w:val="0"/>
              <w:rPr>
                <w:del w:id="124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243" w:author="Tekijä"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7877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section</w:delText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7877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7877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OID1.2.246.10.1234567.14.2013.123.2.3</w:delText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</w:del>
          </w:p>
          <w:p w14:paraId="07AB03AD" w14:textId="0FB28059" w:rsidR="00554189" w:rsidRPr="00427FAD" w:rsidRDefault="00554189" w:rsidP="00427FAD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53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Tutkimukset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45A5683" w14:textId="4DF28A08" w:rsidR="00554189" w:rsidRPr="00427FAD" w:rsidRDefault="00554189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Tutkimus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5914AB0" w14:textId="77777777" w:rsidR="00554189" w:rsidRDefault="00554189" w:rsidP="00DA2390">
      <w:pPr>
        <w:rPr>
          <w:lang w:eastAsia="fi-FI"/>
        </w:rPr>
      </w:pPr>
    </w:p>
    <w:p w14:paraId="590B3707" w14:textId="56A69D8D" w:rsidR="00DA2390" w:rsidRDefault="0078778C" w:rsidP="00F219ED">
      <w:pPr>
        <w:pStyle w:val="Otsikko2"/>
        <w:rPr>
          <w:highlight w:val="white"/>
          <w:lang w:eastAsia="fi-FI"/>
        </w:rPr>
      </w:pPr>
      <w:bookmarkStart w:id="1244" w:name="_Toc403323883"/>
      <w:proofErr w:type="spellStart"/>
      <w:ins w:id="1245" w:author="Tekijä">
        <w:r>
          <w:rPr>
            <w:highlight w:val="white"/>
            <w:lang w:eastAsia="fi-FI"/>
          </w:rPr>
          <w:t>Kuvantamis</w:t>
        </w:r>
      </w:ins>
      <w:del w:id="1246" w:author="Tekijä">
        <w:r w:rsidR="00DA2390" w:rsidDel="0078778C">
          <w:rPr>
            <w:highlight w:val="white"/>
            <w:lang w:eastAsia="fi-FI"/>
          </w:rPr>
          <w:delText>T</w:delText>
        </w:r>
      </w:del>
      <w:ins w:id="1247" w:author="Tekijä">
        <w:r>
          <w:rPr>
            <w:highlight w:val="white"/>
            <w:lang w:eastAsia="fi-FI"/>
          </w:rPr>
          <w:t>t</w:t>
        </w:r>
      </w:ins>
      <w:r w:rsidR="00DA2390">
        <w:rPr>
          <w:highlight w:val="white"/>
          <w:lang w:eastAsia="fi-FI"/>
        </w:rPr>
        <w:t>utkimuksen</w:t>
      </w:r>
      <w:proofErr w:type="spellEnd"/>
      <w:r w:rsidR="00DA2390">
        <w:rPr>
          <w:highlight w:val="white"/>
          <w:lang w:eastAsia="fi-FI"/>
        </w:rPr>
        <w:t xml:space="preserve"> </w:t>
      </w:r>
      <w:proofErr w:type="spellStart"/>
      <w:r w:rsidR="00DA2390">
        <w:rPr>
          <w:highlight w:val="white"/>
          <w:lang w:eastAsia="fi-FI"/>
        </w:rPr>
        <w:t>tiedot</w:t>
      </w:r>
      <w:proofErr w:type="spellEnd"/>
      <w:r w:rsidR="00DA2390">
        <w:rPr>
          <w:highlight w:val="white"/>
          <w:lang w:eastAsia="fi-FI"/>
        </w:rPr>
        <w:t xml:space="preserve"> </w:t>
      </w:r>
      <w:proofErr w:type="spellStart"/>
      <w:r w:rsidR="00DA2390">
        <w:rPr>
          <w:highlight w:val="white"/>
          <w:lang w:eastAsia="fi-FI"/>
        </w:rPr>
        <w:t>näyttömuodossa</w:t>
      </w:r>
      <w:bookmarkEnd w:id="1244"/>
      <w:proofErr w:type="spellEnd"/>
    </w:p>
    <w:p w14:paraId="590B3708" w14:textId="5C3C8B22" w:rsidR="00DA2390" w:rsidRDefault="00D177BD" w:rsidP="00E7063F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Tutkimuksen tiedot esitetään näyttömuodossa </w:t>
      </w:r>
      <w:proofErr w:type="spellStart"/>
      <w:r>
        <w:rPr>
          <w:highlight w:val="white"/>
          <w:lang w:eastAsia="fi-FI"/>
        </w:rPr>
        <w:t>text</w:t>
      </w:r>
      <w:proofErr w:type="spellEnd"/>
      <w:r w:rsidR="00C821B7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</w:t>
      </w:r>
      <w:del w:id="1248" w:author="Tekijä">
        <w:r w:rsidDel="0078778C">
          <w:rPr>
            <w:highlight w:val="white"/>
            <w:lang w:eastAsia="fi-FI"/>
          </w:rPr>
          <w:delText>, seuraavas</w:delText>
        </w:r>
        <w:r w:rsidR="00F03E14" w:rsidDel="0078778C">
          <w:rPr>
            <w:highlight w:val="white"/>
            <w:lang w:eastAsia="fi-FI"/>
          </w:rPr>
          <w:delText>sa luvussa eritellyt rakenteisten</w:delText>
        </w:r>
        <w:r w:rsidDel="0078778C">
          <w:rPr>
            <w:highlight w:val="white"/>
            <w:lang w:eastAsia="fi-FI"/>
          </w:rPr>
          <w:delText xml:space="preserve"> tutkimuksen tietojen osalta </w:delText>
        </w:r>
        <w:r w:rsidR="00F03E14" w:rsidDel="0078778C">
          <w:rPr>
            <w:highlight w:val="white"/>
            <w:lang w:eastAsia="fi-FI"/>
          </w:rPr>
          <w:delText xml:space="preserve">sijoitetaan </w:delText>
        </w:r>
        <w:r w:rsidDel="0078778C">
          <w:rPr>
            <w:highlight w:val="white"/>
            <w:lang w:eastAsia="fi-FI"/>
          </w:rPr>
          <w:delText>eri paragrapheihin vastaavat näyttömuodon tekstit</w:delText>
        </w:r>
      </w:del>
      <w:r>
        <w:rPr>
          <w:highlight w:val="white"/>
          <w:lang w:eastAsia="fi-FI"/>
        </w:rPr>
        <w:t>.</w:t>
      </w:r>
    </w:p>
    <w:p w14:paraId="64B4C0AA" w14:textId="77777777" w:rsidR="00F27A4B" w:rsidRDefault="00F27A4B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78778C" w14:paraId="23370EF6" w14:textId="77777777" w:rsidTr="00554189">
        <w:tc>
          <w:tcPr>
            <w:tcW w:w="9629" w:type="dxa"/>
          </w:tcPr>
          <w:p w14:paraId="1C023D8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4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0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Näyttötekstit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CFED91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2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OID1.2.246.10.1234567.14.2014.123.2.1.1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77DBA6B7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097A66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Kuvantamistutkimusajankohta: 20.6.2014 klo 15:20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14D6A04C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2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Tehty kuvantamistutkimus: GD1QA Thoraxin </w:t>
              </w:r>
              <w:proofErr w:type="spellStart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natiiviröntgen</w:t>
              </w:r>
              <w:proofErr w:type="spellEnd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makuuasennossa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08D03AE9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5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Tutkimuksen puoli: Oikea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3770B212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96C239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6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OID1.2.246.10.1234567.14.2014.123.2.1.2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49D795F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2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Tutkimuksen tekemiseen osallistuneet ammattihenkilöt: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TP, MM ja IK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846098D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1E95078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7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OID1.2.246.10.1234567.14.2014.123.2.1.3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EC0FB29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2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7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Säteilyannos: Säteilyannoksen ja pinta-alan tulo DAP 0.1 mGy.cm2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C703F7D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7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940985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7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</w:ins>
          </w:p>
          <w:p w14:paraId="1E204993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77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278" w:author="Tekijä"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  &lt;paragraph ID="OID1.2.246.10.1234567.14.2014.123.2.1.3"&gt;</w:t>
              </w:r>
            </w:ins>
          </w:p>
          <w:p w14:paraId="57B34054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852" w:hanging="852"/>
              <w:rPr>
                <w:ins w:id="1279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280" w:author="Tekijä"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      &lt;content&gt;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Säteilyannos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: &lt;content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styleCode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="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xUnstructured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"&gt;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Säteilyannos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itse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syötettynä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tekstinä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&lt;/content&gt;&lt;/content&gt;</w:t>
              </w:r>
            </w:ins>
          </w:p>
          <w:p w14:paraId="12B7ABA3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81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282" w:author="Tekijä"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  &lt;/paragraph&gt;</w:t>
              </w:r>
            </w:ins>
          </w:p>
          <w:p w14:paraId="2B404CE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84" w:author="Tekijä"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66FD6C77" w14:textId="1C1E4288" w:rsidR="00554189" w:rsidRPr="0078778C" w:rsidRDefault="0078778C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85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590B3725" w14:textId="77777777" w:rsidR="00DA2390" w:rsidRDefault="00DA2390" w:rsidP="00E7063F">
      <w:pPr>
        <w:rPr>
          <w:highlight w:val="white"/>
          <w:lang w:eastAsia="fi-FI"/>
        </w:rPr>
      </w:pPr>
    </w:p>
    <w:p w14:paraId="590B3726" w14:textId="77777777" w:rsidR="00D177BD" w:rsidRDefault="00D177BD" w:rsidP="00F219ED">
      <w:pPr>
        <w:pStyle w:val="Otsikko2"/>
        <w:rPr>
          <w:highlight w:val="white"/>
          <w:lang w:eastAsia="fi-FI"/>
        </w:rPr>
      </w:pPr>
      <w:bookmarkStart w:id="1286" w:name="_Toc403323884"/>
      <w:proofErr w:type="spellStart"/>
      <w:r>
        <w:rPr>
          <w:highlight w:val="white"/>
          <w:lang w:eastAsia="fi-FI"/>
        </w:rPr>
        <w:t>Tutkimuksen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tiedot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rakenteisessa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muodossa</w:t>
      </w:r>
      <w:bookmarkEnd w:id="1286"/>
      <w:proofErr w:type="spellEnd"/>
    </w:p>
    <w:p w14:paraId="590B3727" w14:textId="0F4FF488" w:rsidR="00DA2390" w:rsidRDefault="0078778C" w:rsidP="00E7063F">
      <w:pPr>
        <w:rPr>
          <w:highlight w:val="white"/>
          <w:lang w:eastAsia="fi-FI"/>
        </w:rPr>
      </w:pPr>
      <w:ins w:id="1287" w:author="Tekijä">
        <w:r w:rsidRPr="0078778C">
          <w:rPr>
            <w:highlight w:val="white"/>
            <w:lang w:eastAsia="fi-FI"/>
          </w:rPr>
          <w:t>J</w:t>
        </w:r>
        <w:r>
          <w:rPr>
            <w:highlight w:val="white"/>
            <w:lang w:eastAsia="fi-FI"/>
          </w:rPr>
          <w:t xml:space="preserve">okaisesta tehdystä tutkimuksesta tehdään oma merkintänsä ja </w:t>
        </w:r>
      </w:ins>
      <w:del w:id="1288" w:author="Tekijä">
        <w:r w:rsidR="00D177BD" w:rsidDel="0078778C">
          <w:rPr>
            <w:highlight w:val="white"/>
            <w:lang w:eastAsia="fi-FI"/>
          </w:rPr>
          <w:delText>T</w:delText>
        </w:r>
      </w:del>
      <w:ins w:id="1289" w:author="Tekijä">
        <w:r>
          <w:rPr>
            <w:highlight w:val="white"/>
            <w:lang w:eastAsia="fi-FI"/>
          </w:rPr>
          <w:t>t</w:t>
        </w:r>
      </w:ins>
      <w:r w:rsidR="00D177BD">
        <w:rPr>
          <w:highlight w:val="white"/>
          <w:lang w:eastAsia="fi-FI"/>
        </w:rPr>
        <w:t xml:space="preserve">utkimuksen tiedot rakenteisessa muodossa esitetään </w:t>
      </w:r>
      <w:del w:id="1290" w:author="Tekijä">
        <w:r w:rsidR="00D177BD" w:rsidDel="0078778C">
          <w:rPr>
            <w:highlight w:val="white"/>
            <w:lang w:eastAsia="fi-FI"/>
          </w:rPr>
          <w:delText xml:space="preserve">yhdessä </w:delText>
        </w:r>
      </w:del>
      <w:proofErr w:type="spellStart"/>
      <w:r w:rsidR="00D177BD">
        <w:rPr>
          <w:highlight w:val="white"/>
          <w:lang w:eastAsia="fi-FI"/>
        </w:rPr>
        <w:t>entryssä</w:t>
      </w:r>
      <w:proofErr w:type="spellEnd"/>
      <w:r w:rsidR="00D177BD">
        <w:rPr>
          <w:highlight w:val="white"/>
          <w:lang w:eastAsia="fi-FI"/>
        </w:rPr>
        <w:t>.</w:t>
      </w:r>
    </w:p>
    <w:p w14:paraId="590B3728" w14:textId="77777777" w:rsidR="00D177BD" w:rsidRDefault="00D177BD" w:rsidP="00E7063F">
      <w:pPr>
        <w:rPr>
          <w:highlight w:val="white"/>
          <w:lang w:eastAsia="fi-FI"/>
        </w:rPr>
      </w:pPr>
    </w:p>
    <w:p w14:paraId="590B3729" w14:textId="35DD8F03" w:rsidR="00D177BD" w:rsidRDefault="00D177BD" w:rsidP="00E7063F">
      <w:pPr>
        <w:rPr>
          <w:ins w:id="1291" w:author="Tekijä"/>
          <w:highlight w:val="white"/>
          <w:lang w:eastAsia="fi-FI"/>
        </w:rPr>
      </w:pPr>
      <w:proofErr w:type="gramStart"/>
      <w:r>
        <w:rPr>
          <w:highlight w:val="white"/>
          <w:lang w:eastAsia="fi-FI"/>
        </w:rPr>
        <w:t xml:space="preserve">Tutkimuksen koodi ja koodin </w:t>
      </w:r>
      <w:proofErr w:type="spellStart"/>
      <w:r>
        <w:rPr>
          <w:highlight w:val="white"/>
          <w:lang w:eastAsia="fi-FI"/>
        </w:rPr>
        <w:t>tarkenteissa</w:t>
      </w:r>
      <w:proofErr w:type="spellEnd"/>
      <w:r>
        <w:rPr>
          <w:highlight w:val="white"/>
          <w:lang w:eastAsia="fi-FI"/>
        </w:rPr>
        <w:t xml:space="preserve"> käytetään luvussa </w:t>
      </w:r>
      <w:ins w:id="1292" w:author="Tekijä">
        <w:r w:rsidR="0078778C">
          <w:rPr>
            <w:highlight w:val="white"/>
            <w:lang w:eastAsia="fi-FI"/>
          </w:rPr>
          <w:t>6.</w:t>
        </w:r>
      </w:ins>
      <w:r>
        <w:rPr>
          <w:highlight w:val="white"/>
          <w:lang w:eastAsia="fi-FI"/>
        </w:rPr>
        <w:t xml:space="preserve">7 esiteltyä </w:t>
      </w:r>
      <w:proofErr w:type="spellStart"/>
      <w:r w:rsidR="00F27A4B">
        <w:rPr>
          <w:highlight w:val="white"/>
          <w:lang w:eastAsia="fi-FI"/>
        </w:rPr>
        <w:t>THL:n</w:t>
      </w:r>
      <w:proofErr w:type="spellEnd"/>
      <w:r w:rsidR="00F27A4B">
        <w:rPr>
          <w:highlight w:val="white"/>
          <w:lang w:eastAsia="fi-FI"/>
        </w:rPr>
        <w:t xml:space="preserve"> </w:t>
      </w:r>
      <w:r>
        <w:rPr>
          <w:highlight w:val="white"/>
          <w:lang w:eastAsia="fi-FI"/>
        </w:rPr>
        <w:t>toimenpideluokitusta.</w:t>
      </w:r>
      <w:del w:id="1293" w:author="Tekijä">
        <w:r w:rsidDel="0078778C">
          <w:rPr>
            <w:highlight w:val="white"/>
            <w:lang w:eastAsia="fi-FI"/>
          </w:rPr>
          <w:delText xml:space="preserve"> Koodin tarkenteet esitetään code</w:delText>
        </w:r>
        <w:r w:rsidR="00C821B7" w:rsidDel="0078778C">
          <w:rPr>
            <w:highlight w:val="white"/>
            <w:lang w:eastAsia="fi-FI"/>
          </w:rPr>
          <w:delText>-</w:delText>
        </w:r>
        <w:r w:rsidDel="0078778C">
          <w:rPr>
            <w:highlight w:val="white"/>
            <w:lang w:eastAsia="fi-FI"/>
          </w:rPr>
          <w:delText xml:space="preserve">elementin alla qualifiereina, qualifierin valueen tulee </w:delText>
        </w:r>
        <w:r w:rsidR="00F03E14" w:rsidDel="0078778C">
          <w:rPr>
            <w:highlight w:val="white"/>
            <w:lang w:eastAsia="fi-FI"/>
          </w:rPr>
          <w:delText>kyseisen tarke</w:delText>
        </w:r>
        <w:r w:rsidR="00C821B7" w:rsidDel="0078778C">
          <w:rPr>
            <w:highlight w:val="white"/>
            <w:lang w:eastAsia="fi-FI"/>
          </w:rPr>
          <w:delText>nt</w:delText>
        </w:r>
        <w:r w:rsidR="00F03E14" w:rsidDel="0078778C">
          <w:rPr>
            <w:highlight w:val="white"/>
            <w:lang w:eastAsia="fi-FI"/>
          </w:rPr>
          <w:delText>i</w:delText>
        </w:r>
        <w:r w:rsidR="00C821B7" w:rsidDel="0078778C">
          <w:rPr>
            <w:highlight w:val="white"/>
            <w:lang w:eastAsia="fi-FI"/>
          </w:rPr>
          <w:delText>m</w:delText>
        </w:r>
        <w:r w:rsidR="00F03E14" w:rsidDel="0078778C">
          <w:rPr>
            <w:highlight w:val="white"/>
            <w:lang w:eastAsia="fi-FI"/>
          </w:rPr>
          <w:delText>en arvo</w:delText>
        </w:r>
        <w:r w:rsidDel="0078778C">
          <w:rPr>
            <w:highlight w:val="white"/>
            <w:lang w:eastAsia="fi-FI"/>
          </w:rPr>
          <w:delText>.</w:delText>
        </w:r>
      </w:del>
      <w:ins w:id="1294" w:author="Tekijä">
        <w:r w:rsidR="0078778C">
          <w:rPr>
            <w:highlight w:val="white"/>
            <w:lang w:eastAsia="fi-FI"/>
          </w:rPr>
          <w:t xml:space="preserve"> </w:t>
        </w:r>
        <w:proofErr w:type="spellStart"/>
        <w:r w:rsidR="00730A76">
          <w:rPr>
            <w:highlight w:val="white"/>
            <w:lang w:eastAsia="fi-FI"/>
          </w:rPr>
          <w:t>Observation.effectiveTime:ssä</w:t>
        </w:r>
        <w:proofErr w:type="spellEnd"/>
        <w:r w:rsidR="00730A76">
          <w:rPr>
            <w:highlight w:val="white"/>
            <w:lang w:eastAsia="fi-FI"/>
          </w:rPr>
          <w:t xml:space="preserve"> annetaan kuvantamistutkimusajankohta (valmistumisajankohta).</w:t>
        </w:r>
      </w:ins>
      <w:del w:id="1295" w:author="Tekijä">
        <w:r w:rsidR="00AF2A67" w:rsidDel="00730A76">
          <w:rPr>
            <w:highlight w:val="white"/>
            <w:lang w:eastAsia="fi-FI"/>
          </w:rPr>
          <w:br/>
        </w:r>
      </w:del>
      <w:proofErr w:type="gramEnd"/>
    </w:p>
    <w:p w14:paraId="07B40903" w14:textId="77777777" w:rsidR="00730A76" w:rsidRDefault="00730A76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78778C" w14:paraId="2D7FF6B8" w14:textId="77777777" w:rsidTr="00F27A4B">
        <w:tc>
          <w:tcPr>
            <w:tcW w:w="9629" w:type="dxa"/>
          </w:tcPr>
          <w:p w14:paraId="46736BB8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7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Tutkimuksen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tiedot rakenteisessa muodossa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F83E32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2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9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276E186" w14:textId="165F7BA1" w:rsidR="0078778C" w:rsidRPr="0078778C" w:rsidRDefault="0078778C" w:rsidP="0078778C">
            <w:pPr>
              <w:autoSpaceDE w:val="0"/>
              <w:autoSpaceDN w:val="0"/>
              <w:adjustRightInd w:val="0"/>
              <w:ind w:left="568" w:hanging="568"/>
              <w:rPr>
                <w:ins w:id="13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01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—</w:t>
              </w:r>
              <w:proofErr w:type="gramStart"/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Minkä 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määrityksen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mukaan tieto on tuotettu.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kuvantamisen CDA R2 </w:t>
              </w:r>
              <w:del w:id="1302" w:author="Tekijä">
                <w:r w:rsidRPr="0078778C" w:rsidDel="007B640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asiakirjarakenteet</w:delText>
                </w:r>
              </w:del>
              <w:r w:rsidR="007B640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merkinnät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versio 2.10 </w:t>
              </w:r>
              <w:proofErr w:type="gram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2014-11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-XX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5B6B7F5" w14:textId="77777777" w:rsidR="0078778C" w:rsidRPr="003A6BFD" w:rsidRDefault="0078778C" w:rsidP="0078778C">
            <w:pPr>
              <w:autoSpaceDE w:val="0"/>
              <w:autoSpaceDN w:val="0"/>
              <w:adjustRightInd w:val="0"/>
              <w:rPr>
                <w:ins w:id="13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3A6BF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proofErr w:type="spellEnd"/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1.2.246.777.11.2014.X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DBC098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6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1C6132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0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0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TemplateId</w:t>
              </w:r>
              <w:proofErr w:type="spellEnd"/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kuvantamistutkimukset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6D97ED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1.2.246.537.6.12.999.2003.22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0E480AE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Tutkimuksen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tunnus (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observationin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yksikäsitteinen id)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9298D59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1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1.2.246.10.1234567.14.2014.123.2.1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A2045CF" w14:textId="48DA3F9B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3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8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Tehdyn kuvan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tamistutkimuksen nimi ja koodi: 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THL - Toimenpideluokitus ja selväkielinen nimi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attribuutissa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322CBB2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3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1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GD1QA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Thoraxin </w:t>
              </w:r>
              <w:proofErr w:type="spellStart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natiiviröntgen</w:t>
              </w:r>
              <w:proofErr w:type="spellEnd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makuuasennossa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8ED6007" w14:textId="6397FA22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Tarkenne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tutkimuskoodiin: Tutkimuksen puoli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589C9C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20DC97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22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Tehdyn kuvantamistutkimuksen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5F646E7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ins w:id="13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40AC4A3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2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THL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– Toimenpideluokitus” -koodeja </w:t>
              </w:r>
              <w:proofErr w:type="spellStart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koodeja</w:t>
              </w:r>
              <w:proofErr w:type="spell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ZXA00 - ZXA10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C268E50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ins w:id="132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3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ZXA00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Oikea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E2E588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06CEC4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3716F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7799CF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#OID1.2.246.10.1234567.14.2014.123.2.1.1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F8753EC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3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4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proofErr w:type="spellEnd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5AB544E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4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4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10</w:t>
              </w:r>
              <w:proofErr w:type="gramEnd"/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Kuvantamistutkimusajankohta (milloin tutkimus on valmistunut)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8CE30C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3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44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effectiveTime</w:t>
              </w:r>
              <w:proofErr w:type="spellEnd"/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20140620152059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570A53D" w14:textId="2956E9F5" w:rsidR="00F27A4B" w:rsidRPr="0078778C" w:rsidRDefault="00F27A4B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590B375C" w14:textId="77777777" w:rsidR="00D177BD" w:rsidRDefault="00D177BD" w:rsidP="00E7063F">
      <w:pPr>
        <w:rPr>
          <w:ins w:id="1345" w:author="Tekijä"/>
          <w:highlight w:val="white"/>
          <w:lang w:val="en-US" w:eastAsia="fi-FI"/>
        </w:rPr>
      </w:pPr>
    </w:p>
    <w:p w14:paraId="472AE98F" w14:textId="1D690756" w:rsidR="00787643" w:rsidRDefault="00787643" w:rsidP="00787643">
      <w:pPr>
        <w:pStyle w:val="Otsikko2"/>
        <w:rPr>
          <w:lang w:eastAsia="fi-FI"/>
        </w:rPr>
      </w:pPr>
      <w:bookmarkStart w:id="1346" w:name="_Toc403323885"/>
      <w:del w:id="1347" w:author="Tekijä">
        <w:r w:rsidDel="00787643">
          <w:rPr>
            <w:lang w:eastAsia="fi-FI"/>
          </w:rPr>
          <w:delText>T</w:delText>
        </w:r>
        <w:r w:rsidRPr="00F27A4B" w:rsidDel="00787643">
          <w:rPr>
            <w:lang w:eastAsia="fi-FI"/>
          </w:rPr>
          <w:delText>utkimuksen tekoon osallistune</w:delText>
        </w:r>
        <w:r w:rsidDel="00787643">
          <w:rPr>
            <w:lang w:eastAsia="fi-FI"/>
          </w:rPr>
          <w:delText>e</w:delText>
        </w:r>
        <w:r w:rsidRPr="00F27A4B" w:rsidDel="00787643">
          <w:rPr>
            <w:lang w:eastAsia="fi-FI"/>
          </w:rPr>
          <w:delText>t</w:delText>
        </w:r>
      </w:del>
      <w:proofErr w:type="spellStart"/>
      <w:ins w:id="1348" w:author="Tekijä">
        <w:r>
          <w:rPr>
            <w:lang w:eastAsia="fi-FI"/>
          </w:rPr>
          <w:t>Kuvantamistutkimuksen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tekijät</w:t>
        </w:r>
      </w:ins>
      <w:bookmarkEnd w:id="1346"/>
      <w:proofErr w:type="spellEnd"/>
    </w:p>
    <w:p w14:paraId="544EF960" w14:textId="73B8C290" w:rsidR="00787643" w:rsidRDefault="00787643" w:rsidP="00787643">
      <w:pPr>
        <w:rPr>
          <w:lang w:eastAsia="fi-FI"/>
        </w:rPr>
      </w:pPr>
      <w:r>
        <w:rPr>
          <w:lang w:eastAsia="fi-FI"/>
        </w:rPr>
        <w:t>T</w:t>
      </w:r>
      <w:r w:rsidRPr="00F27A4B">
        <w:rPr>
          <w:lang w:eastAsia="fi-FI"/>
        </w:rPr>
        <w:t>utkimuksen tekoon osallistune</w:t>
      </w:r>
      <w:r>
        <w:rPr>
          <w:lang w:eastAsia="fi-FI"/>
        </w:rPr>
        <w:t xml:space="preserve">iden henkilöiden tiedot </w:t>
      </w:r>
      <w:del w:id="1349" w:author="Tekijä">
        <w:r w:rsidDel="00787643">
          <w:rPr>
            <w:lang w:eastAsia="fi-FI"/>
          </w:rPr>
          <w:delText xml:space="preserve">voidaan </w:delText>
        </w:r>
        <w:r w:rsidRPr="00BE41C2" w:rsidDel="00787643">
          <w:rPr>
            <w:lang w:eastAsia="fi-FI"/>
          </w:rPr>
          <w:delText>esit</w:delText>
        </w:r>
        <w:r w:rsidDel="00787643">
          <w:rPr>
            <w:lang w:eastAsia="fi-FI"/>
          </w:rPr>
          <w:delText>tää</w:delText>
        </w:r>
        <w:r w:rsidRPr="00BE41C2" w:rsidDel="00787643">
          <w:rPr>
            <w:lang w:eastAsia="fi-FI"/>
          </w:rPr>
          <w:delText xml:space="preserve"> </w:delText>
        </w:r>
        <w:r w:rsidDel="00787643">
          <w:rPr>
            <w:lang w:eastAsia="fi-FI"/>
          </w:rPr>
          <w:delText>tekstimuodossa text-elementissä silloin, kun heidän tietojaan ei tarvita täydellisinä</w:delText>
        </w:r>
      </w:del>
      <w:ins w:id="1350" w:author="Tekijä">
        <w:r>
          <w:rPr>
            <w:lang w:eastAsia="fi-FI"/>
          </w:rPr>
          <w:t xml:space="preserve">annetaan </w:t>
        </w:r>
        <w:proofErr w:type="spellStart"/>
        <w:r>
          <w:rPr>
            <w:lang w:eastAsia="fi-FI"/>
          </w:rPr>
          <w:t>lisätieto-observation:ssa</w:t>
        </w:r>
        <w:proofErr w:type="spellEnd"/>
        <w:r>
          <w:rPr>
            <w:lang w:eastAsia="fi-FI"/>
          </w:rPr>
          <w:t xml:space="preserve">, </w:t>
        </w:r>
        <w:proofErr w:type="spellStart"/>
        <w:r>
          <w:rPr>
            <w:lang w:eastAsia="fi-FI"/>
          </w:rPr>
          <w:t>code:n</w:t>
        </w:r>
        <w:proofErr w:type="spellEnd"/>
        <w:r>
          <w:rPr>
            <w:lang w:eastAsia="fi-FI"/>
          </w:rPr>
          <w:t xml:space="preserve"> teknisen rakennekoodiston koodiarvo </w:t>
        </w:r>
        <w:r w:rsidR="0096099B">
          <w:rPr>
            <w:lang w:eastAsia="fi-FI"/>
          </w:rPr>
          <w:t xml:space="preserve">on </w:t>
        </w:r>
        <w:r>
          <w:rPr>
            <w:lang w:eastAsia="fi-FI"/>
          </w:rPr>
          <w:t xml:space="preserve">22.3 ja </w:t>
        </w:r>
        <w:proofErr w:type="spellStart"/>
        <w:r>
          <w:rPr>
            <w:lang w:eastAsia="fi-FI"/>
          </w:rPr>
          <w:t>value:ssa</w:t>
        </w:r>
        <w:proofErr w:type="spellEnd"/>
        <w:r>
          <w:rPr>
            <w:lang w:eastAsia="fi-FI"/>
          </w:rPr>
          <w:t xml:space="preserve"> </w:t>
        </w:r>
        <w:r w:rsidR="0096099B">
          <w:rPr>
            <w:lang w:eastAsia="fi-FI"/>
          </w:rPr>
          <w:t xml:space="preserve">annetaan </w:t>
        </w:r>
        <w:r>
          <w:rPr>
            <w:lang w:eastAsia="fi-FI"/>
          </w:rPr>
          <w:t>ST-tietotyypillä tekoon osallistuneiden ammattilaisten nimet tai nimikirjaimet vapaamuotoisena tekstinä</w:t>
        </w:r>
      </w:ins>
      <w:r>
        <w:rPr>
          <w:lang w:eastAsia="fi-FI"/>
        </w:rPr>
        <w:t>.</w:t>
      </w:r>
      <w:r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87643" w:rsidRPr="00787643" w14:paraId="0E47F0A1" w14:textId="77777777" w:rsidTr="00A076C3">
        <w:tc>
          <w:tcPr>
            <w:tcW w:w="9629" w:type="dxa"/>
          </w:tcPr>
          <w:p w14:paraId="66C49EC4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52" w:author="Tekijä"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78764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11</w:t>
              </w:r>
              <w:proofErr w:type="gramEnd"/>
              <w:r w:rsidRPr="0078764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Kuvantamistutkimuksen tekijät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00BAA82" w14:textId="77777777" w:rsidR="00787643" w:rsidRPr="00305270" w:rsidRDefault="00787643" w:rsidP="00787643">
            <w:pPr>
              <w:autoSpaceDE w:val="0"/>
              <w:autoSpaceDN w:val="0"/>
              <w:adjustRightInd w:val="0"/>
              <w:rPr>
                <w:ins w:id="13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54" w:author="Tekijä"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entryRelationship</w:t>
              </w:r>
              <w:proofErr w:type="spellEnd"/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typeCode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COMP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7A9906E1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5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56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BA9D4C8" w14:textId="77777777" w:rsidR="00787643" w:rsidRPr="00787643" w:rsidRDefault="00787643" w:rsidP="00787643">
            <w:pPr>
              <w:autoSpaceDE w:val="0"/>
              <w:autoSpaceDN w:val="0"/>
              <w:adjustRightInd w:val="0"/>
              <w:ind w:left="1136" w:hanging="1136"/>
              <w:rPr>
                <w:ins w:id="13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58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tekijät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D54DDFE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0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BD50AE0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2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#OID1.2.246.10.1234567.14.2014.123.2.1.2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70F16A8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4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8E4F85C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6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ST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TP, MM ja IK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18A648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3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8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191503" w14:textId="5E174C32" w:rsidR="00787643" w:rsidRPr="00787643" w:rsidRDefault="00787643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9" w:author="Tekijä"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8E71079" w14:textId="77777777" w:rsidR="00787643" w:rsidRDefault="00787643" w:rsidP="00787643">
      <w:pPr>
        <w:rPr>
          <w:lang w:eastAsia="fi-FI"/>
        </w:rPr>
      </w:pPr>
    </w:p>
    <w:p w14:paraId="6B1CB3CF" w14:textId="5FC84C6B" w:rsidR="00787643" w:rsidRPr="00F03E14" w:rsidDel="00787643" w:rsidRDefault="00787643" w:rsidP="00E7063F">
      <w:pPr>
        <w:rPr>
          <w:del w:id="1370" w:author="Tekijä"/>
          <w:highlight w:val="white"/>
          <w:lang w:val="en-US" w:eastAsia="fi-FI"/>
        </w:rPr>
      </w:pPr>
      <w:bookmarkStart w:id="1371" w:name="_Toc403145896"/>
      <w:bookmarkEnd w:id="1371"/>
    </w:p>
    <w:p w14:paraId="590B375D" w14:textId="77777777" w:rsidR="00F03E14" w:rsidRDefault="00F03E14" w:rsidP="00F219ED">
      <w:pPr>
        <w:pStyle w:val="Otsikko2"/>
        <w:rPr>
          <w:lang w:eastAsia="fi-FI"/>
        </w:rPr>
      </w:pPr>
      <w:bookmarkStart w:id="1372" w:name="_Toc403323886"/>
      <w:proofErr w:type="spellStart"/>
      <w:r>
        <w:rPr>
          <w:lang w:eastAsia="fi-FI"/>
        </w:rPr>
        <w:t>Säteilyannos</w:t>
      </w:r>
      <w:bookmarkEnd w:id="1372"/>
      <w:proofErr w:type="spellEnd"/>
    </w:p>
    <w:p w14:paraId="590B375E" w14:textId="77777777" w:rsidR="00F03E14" w:rsidRDefault="00F03E14" w:rsidP="00F03E14">
      <w:r>
        <w:rPr>
          <w:lang w:eastAsia="fi-FI"/>
        </w:rPr>
        <w:t xml:space="preserve">Säteilyturvakeskus ohjeistaa röntgentutkimuksesta potilaalle aiheutuvan säteilyaltistuksen </w:t>
      </w:r>
      <w:proofErr w:type="gramStart"/>
      <w:r>
        <w:rPr>
          <w:lang w:eastAsia="fi-FI"/>
        </w:rPr>
        <w:t xml:space="preserve">määrittämisen  </w:t>
      </w:r>
      <w:r w:rsidR="00110175">
        <w:fldChar w:fldCharType="begin"/>
      </w:r>
      <w:proofErr w:type="gramEnd"/>
      <w:r w:rsidR="00110175">
        <w:instrText xml:space="preserve"> HYPERLINK "http://www.stuk.fi/julkaisut/katsaukset/pdf/rontgensateily.pdf" </w:instrText>
      </w:r>
      <w:r w:rsidR="00110175">
        <w:fldChar w:fldCharType="separate"/>
      </w:r>
      <w:r>
        <w:rPr>
          <w:rStyle w:val="Hyperlinkki"/>
        </w:rPr>
        <w:t>http://www.stuk.fi/julkaisut/katsaukset/pdf/rontgensateily.pdf</w:t>
      </w:r>
      <w:r w:rsidR="00110175">
        <w:rPr>
          <w:rStyle w:val="Hyperlinkki"/>
        </w:rPr>
        <w:fldChar w:fldCharType="end"/>
      </w:r>
      <w:r>
        <w:t xml:space="preserve"> . Ohjeessa taulukossa 1 on kuvattu ohjeistus. </w:t>
      </w:r>
    </w:p>
    <w:p w14:paraId="590B375F" w14:textId="77777777" w:rsidR="00F03E14" w:rsidRDefault="00F03E14" w:rsidP="00F03E14"/>
    <w:p w14:paraId="590B3760" w14:textId="77777777" w:rsidR="00F03E14" w:rsidRDefault="000F034E" w:rsidP="00F03E14">
      <w:r>
        <w:rPr>
          <w:noProof/>
          <w:lang w:eastAsia="fi-FI"/>
        </w:rPr>
        <w:drawing>
          <wp:inline distT="0" distB="0" distL="0" distR="0" wp14:anchorId="590B384B" wp14:editId="590B384C">
            <wp:extent cx="4055110" cy="2790825"/>
            <wp:effectExtent l="19050" t="0" r="2540" b="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23265" t="23088" r="21088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761" w14:textId="77777777" w:rsidR="00F03E14" w:rsidRDefault="00F03E14" w:rsidP="00F03E14">
      <w:pPr>
        <w:rPr>
          <w:lang w:eastAsia="fi-FI"/>
        </w:rPr>
      </w:pPr>
    </w:p>
    <w:p w14:paraId="590B3762" w14:textId="77777777" w:rsidR="00F03E14" w:rsidRDefault="00F03E14" w:rsidP="00F03E14">
      <w:pPr>
        <w:rPr>
          <w:lang w:eastAsia="fi-FI"/>
        </w:rPr>
      </w:pPr>
      <w:r w:rsidRPr="00386A81">
        <w:rPr>
          <w:lang w:eastAsia="fi-FI"/>
        </w:rPr>
        <w:t xml:space="preserve">Säteilyannos sijoitetaan omaan </w:t>
      </w:r>
      <w:proofErr w:type="spellStart"/>
      <w:r w:rsidRPr="00386A81">
        <w:rPr>
          <w:lang w:eastAsia="fi-FI"/>
        </w:rPr>
        <w:t>aliobservationiinsa</w:t>
      </w:r>
      <w:proofErr w:type="spellEnd"/>
      <w:r w:rsidRPr="00386A81">
        <w:rPr>
          <w:lang w:eastAsia="fi-FI"/>
        </w:rPr>
        <w:t xml:space="preserve">. </w:t>
      </w:r>
      <w:r>
        <w:rPr>
          <w:lang w:eastAsia="fi-FI"/>
        </w:rPr>
        <w:t>Ratkaisu on sama kuin laboratoriotutkimusten säteilyannosten ilmaisemisessa.</w:t>
      </w:r>
    </w:p>
    <w:p w14:paraId="590B3763" w14:textId="77777777" w:rsidR="00F03E14" w:rsidRDefault="00F03E14" w:rsidP="00F03E14">
      <w:pPr>
        <w:rPr>
          <w:lang w:eastAsia="fi-FI"/>
        </w:rPr>
      </w:pPr>
    </w:p>
    <w:p w14:paraId="590B3764" w14:textId="4BAAFFFE" w:rsidR="00F03E14" w:rsidRDefault="00F03E14" w:rsidP="00F03E14">
      <w:pPr>
        <w:rPr>
          <w:lang w:eastAsia="fi-FI"/>
        </w:rPr>
      </w:pPr>
      <w:proofErr w:type="spellStart"/>
      <w:r w:rsidRPr="00386A81">
        <w:rPr>
          <w:lang w:eastAsia="fi-FI"/>
        </w:rPr>
        <w:t>Code</w:t>
      </w:r>
      <w:proofErr w:type="spellEnd"/>
      <w:r w:rsidRPr="00386A81">
        <w:rPr>
          <w:lang w:eastAsia="fi-FI"/>
        </w:rPr>
        <w:t xml:space="preserve">-elementissä </w:t>
      </w:r>
      <w:proofErr w:type="gramStart"/>
      <w:r w:rsidRPr="00386A81">
        <w:rPr>
          <w:lang w:eastAsia="fi-FI"/>
        </w:rPr>
        <w:t>käytetään  kenttäkoodia</w:t>
      </w:r>
      <w:proofErr w:type="gramEnd"/>
      <w:r w:rsidRPr="00386A81">
        <w:rPr>
          <w:lang w:eastAsia="fi-FI"/>
        </w:rPr>
        <w:t xml:space="preserve"> 11 ja koodisto on 1.2.246.537.6.12.2002.103. </w:t>
      </w:r>
      <w:del w:id="1373" w:author="Tekijä">
        <w:r w:rsidRPr="00386A81" w:rsidDel="00CD6053">
          <w:rPr>
            <w:lang w:eastAsia="fi-FI"/>
          </w:rPr>
          <w:delText xml:space="preserve">  </w:delText>
        </w:r>
        <w:r w:rsidDel="00CD6053">
          <w:rPr>
            <w:lang w:eastAsia="fi-FI"/>
          </w:rPr>
          <w:delText>Alla ratkaisussa s</w:delText>
        </w:r>
      </w:del>
      <w:ins w:id="1374" w:author="Tekijä">
        <w:r w:rsidR="00CD6053">
          <w:rPr>
            <w:lang w:eastAsia="fi-FI"/>
          </w:rPr>
          <w:t>S</w:t>
        </w:r>
      </w:ins>
      <w:r>
        <w:rPr>
          <w:lang w:eastAsia="fi-FI"/>
        </w:rPr>
        <w:t xml:space="preserve">äteilyannoksen suure ja tunnus ilmaistaan </w:t>
      </w:r>
      <w:proofErr w:type="spellStart"/>
      <w:r>
        <w:rPr>
          <w:lang w:eastAsia="fi-FI"/>
        </w:rPr>
        <w:t>coden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qualifierissa</w:t>
      </w:r>
      <w:proofErr w:type="spellEnd"/>
      <w:r>
        <w:rPr>
          <w:lang w:eastAsia="fi-FI"/>
        </w:rPr>
        <w:t>. Mittauksen tulos eli arvo ja yksikkö o</w:t>
      </w:r>
      <w:del w:id="1375" w:author="Tekijä">
        <w:r w:rsidDel="0096099B">
          <w:rPr>
            <w:lang w:eastAsia="fi-FI"/>
          </w:rPr>
          <w:delText>n</w:delText>
        </w:r>
      </w:del>
      <w:ins w:id="1376" w:author="Tekijä">
        <w:r w:rsidR="0096099B">
          <w:rPr>
            <w:lang w:eastAsia="fi-FI"/>
          </w:rPr>
          <w:t>vat</w:t>
        </w:r>
      </w:ins>
      <w:r>
        <w:rPr>
          <w:lang w:eastAsia="fi-FI"/>
        </w:rPr>
        <w:t xml:space="preserve"> sijoitettu</w:t>
      </w:r>
      <w:ins w:id="1377" w:author="Tekijä">
        <w:r w:rsidR="0096099B">
          <w:rPr>
            <w:lang w:eastAsia="fi-FI"/>
          </w:rPr>
          <w:t>i</w:t>
        </w:r>
      </w:ins>
      <w:r>
        <w:rPr>
          <w:lang w:eastAsia="fi-FI"/>
        </w:rPr>
        <w:t>na</w:t>
      </w:r>
      <w:r w:rsidRPr="00386A81">
        <w:rPr>
          <w:lang w:eastAsia="fi-FI"/>
        </w:rPr>
        <w:t xml:space="preserve"> </w:t>
      </w:r>
      <w:proofErr w:type="spellStart"/>
      <w:r>
        <w:rPr>
          <w:lang w:eastAsia="fi-FI"/>
        </w:rPr>
        <w:t>observationin</w:t>
      </w:r>
      <w:proofErr w:type="spellEnd"/>
      <w:r>
        <w:rPr>
          <w:lang w:eastAsia="fi-FI"/>
        </w:rPr>
        <w:t xml:space="preserve"> </w:t>
      </w:r>
      <w:proofErr w:type="spellStart"/>
      <w:r w:rsidRPr="00386A81">
        <w:rPr>
          <w:lang w:eastAsia="fi-FI"/>
        </w:rPr>
        <w:t>value</w:t>
      </w:r>
      <w:proofErr w:type="spellEnd"/>
      <w:r w:rsidRPr="00386A81">
        <w:rPr>
          <w:lang w:eastAsia="fi-FI"/>
        </w:rPr>
        <w:t xml:space="preserve">-elementtiin ja </w:t>
      </w:r>
      <w:del w:id="1378" w:author="Tekijä">
        <w:r w:rsidRPr="00386A81" w:rsidDel="0096099B">
          <w:rPr>
            <w:lang w:eastAsia="fi-FI"/>
          </w:rPr>
          <w:delText xml:space="preserve">käytetään </w:delText>
        </w:r>
      </w:del>
      <w:r w:rsidRPr="00386A81">
        <w:rPr>
          <w:lang w:eastAsia="fi-FI"/>
        </w:rPr>
        <w:t>tietotyyppi</w:t>
      </w:r>
      <w:ins w:id="1379" w:author="Tekijä">
        <w:r w:rsidR="0096099B">
          <w:rPr>
            <w:lang w:eastAsia="fi-FI"/>
          </w:rPr>
          <w:t>n</w:t>
        </w:r>
      </w:ins>
      <w:r w:rsidRPr="00386A81">
        <w:rPr>
          <w:lang w:eastAsia="fi-FI"/>
        </w:rPr>
        <w:t xml:space="preserve">ä </w:t>
      </w:r>
      <w:ins w:id="1380" w:author="Tekijä">
        <w:r w:rsidR="0096099B" w:rsidRPr="0096099B">
          <w:rPr>
            <w:lang w:eastAsia="fi-FI"/>
          </w:rPr>
          <w:t xml:space="preserve">käytetään </w:t>
        </w:r>
      </w:ins>
      <w:proofErr w:type="spellStart"/>
      <w:r w:rsidRPr="00386A81">
        <w:rPr>
          <w:lang w:eastAsia="fi-FI"/>
        </w:rPr>
        <w:t>PQ</w:t>
      </w:r>
      <w:ins w:id="1381" w:author="Tekijä">
        <w:r w:rsidR="0096099B">
          <w:rPr>
            <w:lang w:eastAsia="fi-FI"/>
          </w:rPr>
          <w:t>:ta</w:t>
        </w:r>
      </w:ins>
      <w:proofErr w:type="spellEnd"/>
      <w:r w:rsidRPr="00386A81">
        <w:rPr>
          <w:lang w:eastAsia="fi-FI"/>
        </w:rPr>
        <w:t xml:space="preserve">. </w:t>
      </w:r>
      <w:del w:id="1382" w:author="Tekijä">
        <w:r w:rsidRPr="00386A81" w:rsidDel="00CD6053">
          <w:rPr>
            <w:lang w:eastAsia="fi-FI"/>
          </w:rPr>
          <w:delText xml:space="preserve">Jos </w:delText>
        </w:r>
      </w:del>
      <w:ins w:id="1383" w:author="Tekijä">
        <w:r w:rsidR="00CD6053">
          <w:rPr>
            <w:lang w:eastAsia="fi-FI"/>
          </w:rPr>
          <w:t>Mikäli</w:t>
        </w:r>
        <w:r w:rsidR="00CD6053" w:rsidRPr="00386A81">
          <w:rPr>
            <w:lang w:eastAsia="fi-FI"/>
          </w:rPr>
          <w:t xml:space="preserve"> </w:t>
        </w:r>
      </w:ins>
      <w:r w:rsidRPr="00386A81">
        <w:rPr>
          <w:lang w:eastAsia="fi-FI"/>
        </w:rPr>
        <w:t xml:space="preserve">tieto on vapaamuotoista tekstiä, </w:t>
      </w:r>
      <w:del w:id="1384" w:author="Tekijä">
        <w:r w:rsidRPr="00386A81" w:rsidDel="00CD6053">
          <w:rPr>
            <w:lang w:eastAsia="fi-FI"/>
          </w:rPr>
          <w:delText>se sijoitetaan näyttöosioon, johon viitataan  Observation &lt;text&gt;&lt;reference&gt;-viittauksella. TypeCode=”COMP”</w:delText>
        </w:r>
      </w:del>
      <w:ins w:id="1385" w:author="Tekijä">
        <w:r w:rsidR="00CD6053">
          <w:rPr>
            <w:lang w:eastAsia="fi-FI"/>
          </w:rPr>
          <w:t xml:space="preserve">se annetaan </w:t>
        </w:r>
        <w:proofErr w:type="spellStart"/>
        <w:r w:rsidR="00CD6053">
          <w:rPr>
            <w:lang w:eastAsia="fi-FI"/>
          </w:rPr>
          <w:t>value:ssa</w:t>
        </w:r>
        <w:proofErr w:type="spellEnd"/>
        <w:r w:rsidR="00CD6053">
          <w:rPr>
            <w:lang w:eastAsia="fi-FI"/>
          </w:rPr>
          <w:t xml:space="preserve"> ST</w:t>
        </w:r>
        <w:r w:rsidR="0096099B">
          <w:rPr>
            <w:lang w:eastAsia="fi-FI"/>
          </w:rPr>
          <w:t>-</w:t>
        </w:r>
        <w:del w:id="1386" w:author="Tekijä">
          <w:r w:rsidR="00CD6053" w:rsidDel="0096099B">
            <w:rPr>
              <w:lang w:eastAsia="fi-FI"/>
            </w:rPr>
            <w:delText xml:space="preserve"> </w:delText>
          </w:r>
        </w:del>
        <w:r w:rsidR="00CD6053">
          <w:rPr>
            <w:lang w:eastAsia="fi-FI"/>
          </w:rPr>
          <w:t>tietotyypillä</w:t>
        </w:r>
      </w:ins>
      <w:r w:rsidRPr="00386A81">
        <w:rPr>
          <w:lang w:eastAsia="fi-FI"/>
        </w:rPr>
        <w:t>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CD6053" w14:paraId="68209808" w14:textId="77777777" w:rsidTr="00F27A4B">
        <w:tc>
          <w:tcPr>
            <w:tcW w:w="9629" w:type="dxa"/>
          </w:tcPr>
          <w:p w14:paraId="6CCE1A9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3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88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säteilyannos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9E007B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3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90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29448F3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39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92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DBF73D5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ins w:id="13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9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1.2.246.537.6.12.2002.103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säteilyannos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4CB9F3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3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9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säteilyannoksen</w:t>
              </w:r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suure ja tunnus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2A9313D" w14:textId="77777777" w:rsidR="00CD6053" w:rsidRPr="00305270" w:rsidRDefault="00CD6053" w:rsidP="00CD6053">
            <w:pPr>
              <w:autoSpaceDE w:val="0"/>
              <w:autoSpaceDN w:val="0"/>
              <w:adjustRightInd w:val="0"/>
              <w:rPr>
                <w:ins w:id="13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9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FD2ECF1" w14:textId="77777777" w:rsidR="00CD6053" w:rsidRPr="00305270" w:rsidRDefault="00CD6053" w:rsidP="00CD6053">
            <w:pPr>
              <w:autoSpaceDE w:val="0"/>
              <w:autoSpaceDN w:val="0"/>
              <w:adjustRightInd w:val="0"/>
              <w:rPr>
                <w:ins w:id="13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00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DAP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Annoksen ja pinta-alan tulo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9D8B617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0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02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9CE505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0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0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AED1E75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0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5B623DA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0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#OID1.2.246.10.1234567.14.2014.123.2.1.3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78A489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0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10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F10E1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1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12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12</w:t>
              </w:r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säteilyannos ja sen yksikkö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59CD2B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1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PQ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0.1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mGy.cm2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C4CD195" w14:textId="490C2ECC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ins w:id="14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1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potilaan</w:t>
              </w:r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tutkimuksesta saama säteilyannos tekstimuotoisena, silloin kun tietoa ei pystytä antamaan arvona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A111AD1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1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&lt;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value</w:t>
              </w:r>
              <w:proofErr w:type="spellEnd"/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xsi:type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="ST"&gt;tekstimuotoinen säteilyannos&lt;/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&gt;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D3EAE07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20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A6FDC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22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72B030C" w14:textId="2FA36394" w:rsidR="00F27A4B" w:rsidRPr="00CD6053" w:rsidRDefault="00F27A4B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4F604936" w14:textId="77777777" w:rsidR="00F27A4B" w:rsidRDefault="00F27A4B" w:rsidP="00F03E14">
      <w:pPr>
        <w:rPr>
          <w:lang w:eastAsia="fi-FI"/>
        </w:rPr>
      </w:pPr>
    </w:p>
    <w:p w14:paraId="7DE575C2" w14:textId="5E309896" w:rsidR="00AE6B73" w:rsidRDefault="00AE6B73" w:rsidP="00F219ED">
      <w:pPr>
        <w:pStyle w:val="Otsikko2"/>
        <w:rPr>
          <w:lang w:eastAsia="fi-FI"/>
        </w:rPr>
      </w:pPr>
      <w:bookmarkStart w:id="1423" w:name="_Toc403323887"/>
      <w:r>
        <w:rPr>
          <w:lang w:eastAsia="fi-FI"/>
        </w:rPr>
        <w:t xml:space="preserve">Study </w:t>
      </w:r>
      <w:r w:rsidR="00A21CC5">
        <w:rPr>
          <w:lang w:eastAsia="fi-FI"/>
        </w:rPr>
        <w:t>I</w:t>
      </w:r>
      <w:r>
        <w:rPr>
          <w:lang w:eastAsia="fi-FI"/>
        </w:rPr>
        <w:t>nstance UID</w:t>
      </w:r>
      <w:del w:id="1424" w:author="Tekijä">
        <w:r w:rsidR="001E3E96" w:rsidDel="00CD6053">
          <w:rPr>
            <w:lang w:eastAsia="fi-FI"/>
          </w:rPr>
          <w:delText>, SUID</w:delText>
        </w:r>
      </w:del>
      <w:bookmarkEnd w:id="1423"/>
    </w:p>
    <w:p w14:paraId="0CD5B74B" w14:textId="4A77B2C5" w:rsidR="00AE6B73" w:rsidRDefault="001E3E96" w:rsidP="00F03E14">
      <w:pPr>
        <w:rPr>
          <w:highlight w:val="white"/>
          <w:lang w:eastAsia="fi-FI"/>
        </w:rPr>
      </w:pPr>
      <w:proofErr w:type="spellStart"/>
      <w:r>
        <w:rPr>
          <w:highlight w:val="white"/>
          <w:lang w:eastAsia="fi-FI"/>
        </w:rPr>
        <w:t>Study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Instance</w:t>
      </w:r>
      <w:proofErr w:type="spellEnd"/>
      <w:r>
        <w:rPr>
          <w:highlight w:val="white"/>
          <w:lang w:eastAsia="fi-FI"/>
        </w:rPr>
        <w:t xml:space="preserve"> UID tieto annetaan omassa </w:t>
      </w:r>
      <w:proofErr w:type="spellStart"/>
      <w:r>
        <w:rPr>
          <w:highlight w:val="white"/>
          <w:lang w:eastAsia="fi-FI"/>
        </w:rPr>
        <w:t>aliobservation:ssa</w:t>
      </w:r>
      <w:proofErr w:type="spellEnd"/>
      <w:ins w:id="1425" w:author="Tekijä">
        <w:r w:rsidR="0096099B">
          <w:rPr>
            <w:highlight w:val="white"/>
            <w:lang w:eastAsia="fi-FI"/>
          </w:rPr>
          <w:t>. Se</w:t>
        </w:r>
      </w:ins>
      <w:del w:id="1426" w:author="Tekijä">
        <w:r w:rsidDel="0096099B">
          <w:rPr>
            <w:highlight w:val="white"/>
            <w:lang w:eastAsia="fi-FI"/>
          </w:rPr>
          <w:delText>, tämä</w:delText>
        </w:r>
      </w:del>
      <w:r>
        <w:rPr>
          <w:highlight w:val="white"/>
          <w:lang w:eastAsia="fi-FI"/>
        </w:rPr>
        <w:t xml:space="preserve"> on pakollinen tieto tehdyillä kuvantamistutkimuksilla. Tietorakenteen tunnus on 22.2 teknisessä rakennekoodistossa, joka sijoitetaan </w:t>
      </w:r>
      <w:proofErr w:type="spellStart"/>
      <w:r>
        <w:rPr>
          <w:highlight w:val="white"/>
          <w:lang w:eastAsia="fi-FI"/>
        </w:rPr>
        <w:t>observation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code:n</w:t>
      </w:r>
      <w:proofErr w:type="spellEnd"/>
      <w:r>
        <w:rPr>
          <w:highlight w:val="white"/>
          <w:lang w:eastAsia="fi-FI"/>
        </w:rPr>
        <w:t xml:space="preserve">. </w:t>
      </w:r>
      <w:del w:id="1427" w:author="Tekijä">
        <w:r w:rsidDel="00CD6053">
          <w:rPr>
            <w:highlight w:val="white"/>
            <w:lang w:eastAsia="fi-FI"/>
          </w:rPr>
          <w:delText xml:space="preserve">SUID </w:delText>
        </w:r>
      </w:del>
      <w:proofErr w:type="spellStart"/>
      <w:ins w:id="1428" w:author="Tekijä">
        <w:r w:rsidR="00CD6053">
          <w:rPr>
            <w:highlight w:val="white"/>
            <w:lang w:eastAsia="fi-FI"/>
          </w:rPr>
          <w:t>Study</w:t>
        </w:r>
        <w:proofErr w:type="spellEnd"/>
        <w:r w:rsidR="00CD6053">
          <w:rPr>
            <w:highlight w:val="white"/>
            <w:lang w:eastAsia="fi-FI"/>
          </w:rPr>
          <w:t xml:space="preserve"> </w:t>
        </w:r>
        <w:proofErr w:type="spellStart"/>
        <w:r w:rsidR="00CD6053">
          <w:rPr>
            <w:highlight w:val="white"/>
            <w:lang w:eastAsia="fi-FI"/>
          </w:rPr>
          <w:t>Instance</w:t>
        </w:r>
        <w:proofErr w:type="spellEnd"/>
        <w:r w:rsidR="00CD6053">
          <w:rPr>
            <w:highlight w:val="white"/>
            <w:lang w:eastAsia="fi-FI"/>
          </w:rPr>
          <w:t xml:space="preserve"> UID </w:t>
        </w:r>
      </w:ins>
      <w:r>
        <w:rPr>
          <w:highlight w:val="white"/>
          <w:lang w:eastAsia="fi-FI"/>
        </w:rPr>
        <w:t xml:space="preserve">annetaan </w:t>
      </w:r>
      <w:proofErr w:type="spellStart"/>
      <w:r>
        <w:rPr>
          <w:highlight w:val="white"/>
          <w:lang w:eastAsia="fi-FI"/>
        </w:rPr>
        <w:t>observationin</w:t>
      </w:r>
      <w:proofErr w:type="spellEnd"/>
      <w:r>
        <w:rPr>
          <w:highlight w:val="white"/>
          <w:lang w:eastAsia="fi-FI"/>
        </w:rPr>
        <w:t xml:space="preserve"> valuessa II</w:t>
      </w:r>
      <w:ins w:id="1429" w:author="Tekijä">
        <w:r w:rsidR="0096099B">
          <w:rPr>
            <w:highlight w:val="white"/>
            <w:lang w:eastAsia="fi-FI"/>
          </w:rPr>
          <w:t>-</w:t>
        </w:r>
      </w:ins>
      <w:del w:id="1430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>tietotyypillä.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427CE77B" w14:textId="77777777" w:rsidTr="00B05569">
        <w:tc>
          <w:tcPr>
            <w:tcW w:w="9629" w:type="dxa"/>
          </w:tcPr>
          <w:p w14:paraId="02FB0F8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3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32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7</w:t>
              </w:r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Kuvantamistutkimustunniste, 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Study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Instance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UID, pakollinen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48EE36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4" w:author="Tekijä"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ionship</w:t>
              </w:r>
              <w:proofErr w:type="spellEnd"/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8B736A6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7B84052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14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3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22.2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- 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Tekninen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CDA R2 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rakennekoodisto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Study Instance UID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2883E3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0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Study Instance UID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FC889B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2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1.2.246.561.1.2.1.119900000012345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B573BD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8AAFB71" w14:textId="16936CCA" w:rsidR="00B05569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45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63A831C5" w14:textId="77777777" w:rsidR="00B05569" w:rsidRDefault="00B05569" w:rsidP="00F03E14">
      <w:pPr>
        <w:rPr>
          <w:highlight w:val="white"/>
          <w:lang w:eastAsia="fi-FI"/>
        </w:rPr>
      </w:pPr>
    </w:p>
    <w:p w14:paraId="7C2190BC" w14:textId="41B49E5A" w:rsidR="00AE6B73" w:rsidRDefault="00AE6B73" w:rsidP="00F219ED">
      <w:pPr>
        <w:pStyle w:val="Otsikko2"/>
        <w:rPr>
          <w:lang w:eastAsia="fi-FI"/>
        </w:rPr>
      </w:pPr>
      <w:bookmarkStart w:id="1446" w:name="_Toc364777646"/>
      <w:bookmarkStart w:id="1447" w:name="_Toc364777783"/>
      <w:bookmarkStart w:id="1448" w:name="_Toc364777966"/>
      <w:bookmarkStart w:id="1449" w:name="_Toc364848254"/>
      <w:bookmarkStart w:id="1450" w:name="_Toc403323888"/>
      <w:bookmarkEnd w:id="1446"/>
      <w:bookmarkEnd w:id="1447"/>
      <w:bookmarkEnd w:id="1448"/>
      <w:bookmarkEnd w:id="1449"/>
      <w:r>
        <w:rPr>
          <w:lang w:eastAsia="fi-FI"/>
        </w:rPr>
        <w:t>AC-</w:t>
      </w:r>
      <w:proofErr w:type="spellStart"/>
      <w:r>
        <w:rPr>
          <w:lang w:eastAsia="fi-FI"/>
        </w:rPr>
        <w:t>nro</w:t>
      </w:r>
      <w:bookmarkEnd w:id="1450"/>
      <w:proofErr w:type="spellEnd"/>
    </w:p>
    <w:p w14:paraId="65172EFA" w14:textId="01058C3B" w:rsidR="001E3E96" w:rsidRDefault="001E3E96" w:rsidP="001E3E96">
      <w:pPr>
        <w:rPr>
          <w:highlight w:val="white"/>
          <w:lang w:eastAsia="fi-FI"/>
        </w:rPr>
      </w:pPr>
      <w:proofErr w:type="gramStart"/>
      <w:r>
        <w:rPr>
          <w:highlight w:val="white"/>
          <w:lang w:eastAsia="fi-FI"/>
        </w:rPr>
        <w:t xml:space="preserve">AC-nro </w:t>
      </w:r>
      <w:del w:id="1451" w:author="Tekijä">
        <w:r w:rsidDel="0096099B">
          <w:rPr>
            <w:highlight w:val="white"/>
            <w:lang w:eastAsia="fi-FI"/>
          </w:rPr>
          <w:delText xml:space="preserve">tieto </w:delText>
        </w:r>
      </w:del>
      <w:r>
        <w:rPr>
          <w:highlight w:val="white"/>
          <w:lang w:eastAsia="fi-FI"/>
        </w:rPr>
        <w:t xml:space="preserve">annetaan omassa </w:t>
      </w:r>
      <w:proofErr w:type="spellStart"/>
      <w:r>
        <w:rPr>
          <w:highlight w:val="white"/>
          <w:lang w:eastAsia="fi-FI"/>
        </w:rPr>
        <w:t>aliobservation:ssa</w:t>
      </w:r>
      <w:proofErr w:type="spellEnd"/>
      <w:ins w:id="1452" w:author="Tekijä">
        <w:r w:rsidR="0096099B">
          <w:rPr>
            <w:highlight w:val="white"/>
            <w:lang w:eastAsia="fi-FI"/>
          </w:rPr>
          <w:t>.</w:t>
        </w:r>
      </w:ins>
      <w:del w:id="1453" w:author="Tekijä">
        <w:r w:rsidDel="0096099B">
          <w:rPr>
            <w:highlight w:val="white"/>
            <w:lang w:eastAsia="fi-FI"/>
          </w:rPr>
          <w:delText>,</w:delText>
        </w:r>
      </w:del>
      <w:r>
        <w:rPr>
          <w:highlight w:val="white"/>
          <w:lang w:eastAsia="fi-FI"/>
        </w:rPr>
        <w:t xml:space="preserve"> </w:t>
      </w:r>
      <w:del w:id="1454" w:author="Tekijä">
        <w:r w:rsidDel="0096099B">
          <w:rPr>
            <w:highlight w:val="white"/>
            <w:lang w:eastAsia="fi-FI"/>
          </w:rPr>
          <w:delText xml:space="preserve">tämä </w:delText>
        </w:r>
      </w:del>
      <w:ins w:id="1455" w:author="Tekijä">
        <w:r w:rsidR="0096099B">
          <w:rPr>
            <w:highlight w:val="white"/>
            <w:lang w:eastAsia="fi-FI"/>
          </w:rPr>
          <w:t xml:space="preserve">Se </w:t>
        </w:r>
      </w:ins>
      <w:r>
        <w:rPr>
          <w:highlight w:val="white"/>
          <w:lang w:eastAsia="fi-FI"/>
        </w:rPr>
        <w:t xml:space="preserve">on vapaaehtoinen tieto tehdyillä kuvantamistutkimuksilla ja sitä ei </w:t>
      </w:r>
      <w:proofErr w:type="spellStart"/>
      <w:r>
        <w:rPr>
          <w:highlight w:val="white"/>
          <w:lang w:eastAsia="fi-FI"/>
        </w:rPr>
        <w:t>KanTa</w:t>
      </w:r>
      <w:proofErr w:type="spellEnd"/>
      <w:ins w:id="1456" w:author="Tekijä">
        <w:r w:rsidR="0096099B">
          <w:rPr>
            <w:highlight w:val="white"/>
            <w:lang w:eastAsia="fi-FI"/>
          </w:rPr>
          <w:t>-</w:t>
        </w:r>
      </w:ins>
      <w:del w:id="1457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>palveluissa hyödynnetä tietojen hakemiseen.</w:t>
      </w:r>
      <w:proofErr w:type="gramEnd"/>
      <w:r>
        <w:rPr>
          <w:highlight w:val="white"/>
          <w:lang w:eastAsia="fi-FI"/>
        </w:rPr>
        <w:t xml:space="preserve"> Tietorakenteen tunnus on 22.1 teknisessä rakennekoodistossa, joka sijoitetaan </w:t>
      </w:r>
      <w:proofErr w:type="spellStart"/>
      <w:r>
        <w:rPr>
          <w:highlight w:val="white"/>
          <w:lang w:eastAsia="fi-FI"/>
        </w:rPr>
        <w:t>observation</w:t>
      </w:r>
      <w:proofErr w:type="spellEnd"/>
      <w:r>
        <w:rPr>
          <w:highlight w:val="white"/>
          <w:lang w:eastAsia="fi-FI"/>
        </w:rPr>
        <w:t xml:space="preserve"> </w:t>
      </w:r>
      <w:proofErr w:type="spellStart"/>
      <w:r>
        <w:rPr>
          <w:highlight w:val="white"/>
          <w:lang w:eastAsia="fi-FI"/>
        </w:rPr>
        <w:t>code:n</w:t>
      </w:r>
      <w:proofErr w:type="spellEnd"/>
      <w:r>
        <w:rPr>
          <w:highlight w:val="white"/>
          <w:lang w:eastAsia="fi-FI"/>
        </w:rPr>
        <w:t xml:space="preserve">. AC-nro annetaan </w:t>
      </w:r>
      <w:proofErr w:type="spellStart"/>
      <w:r>
        <w:rPr>
          <w:highlight w:val="white"/>
          <w:lang w:eastAsia="fi-FI"/>
        </w:rPr>
        <w:t>observationin</w:t>
      </w:r>
      <w:proofErr w:type="spellEnd"/>
      <w:r>
        <w:rPr>
          <w:highlight w:val="white"/>
          <w:lang w:eastAsia="fi-FI"/>
        </w:rPr>
        <w:t xml:space="preserve"> valuessa II</w:t>
      </w:r>
      <w:ins w:id="1458" w:author="Tekijä">
        <w:r w:rsidR="0096099B">
          <w:rPr>
            <w:highlight w:val="white"/>
            <w:lang w:eastAsia="fi-FI"/>
          </w:rPr>
          <w:t>-</w:t>
        </w:r>
      </w:ins>
      <w:del w:id="1459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 xml:space="preserve">tietotyypillä </w:t>
      </w:r>
      <w:proofErr w:type="spellStart"/>
      <w:r>
        <w:rPr>
          <w:highlight w:val="white"/>
          <w:lang w:eastAsia="fi-FI"/>
        </w:rPr>
        <w:t>extension:ssa</w:t>
      </w:r>
      <w:proofErr w:type="spellEnd"/>
      <w:r>
        <w:rPr>
          <w:highlight w:val="white"/>
          <w:lang w:eastAsia="fi-FI"/>
        </w:rPr>
        <w:t>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02F31BBC" w14:textId="77777777" w:rsidTr="00B05569">
        <w:tc>
          <w:tcPr>
            <w:tcW w:w="9629" w:type="dxa"/>
          </w:tcPr>
          <w:p w14:paraId="2E10515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61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9 Accession-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numero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430C89E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6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63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3128DCC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6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65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9D6BE21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14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67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22.1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- 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Tekninen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CDA R2 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rakennekoodisto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AC-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numero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E48A480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69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AC-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nro</w:t>
              </w:r>
              <w:proofErr w:type="spell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>extensioniin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13DB71E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71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1112345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1.2.246.537.5.40033.2006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AE907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73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6AA00F2" w14:textId="361CA6B9" w:rsidR="00B05569" w:rsidRPr="00CD6053" w:rsidRDefault="00CD6053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74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267216CC" w14:textId="77777777" w:rsidR="00B05569" w:rsidRDefault="00B05569" w:rsidP="001E3E96">
      <w:pPr>
        <w:rPr>
          <w:ins w:id="1475" w:author="Tekijä"/>
          <w:highlight w:val="white"/>
          <w:lang w:eastAsia="fi-FI"/>
        </w:rPr>
      </w:pPr>
    </w:p>
    <w:p w14:paraId="5092B125" w14:textId="71B69B34" w:rsidR="00CD6053" w:rsidRDefault="00CD6053" w:rsidP="00C060D6">
      <w:pPr>
        <w:pStyle w:val="Otsikko2"/>
        <w:rPr>
          <w:ins w:id="1476" w:author="Tekijä"/>
          <w:highlight w:val="white"/>
          <w:lang w:eastAsia="fi-FI"/>
        </w:rPr>
      </w:pPr>
      <w:bookmarkStart w:id="1477" w:name="_Toc403323889"/>
      <w:proofErr w:type="spellStart"/>
      <w:ins w:id="1478" w:author="Tekijä">
        <w:r>
          <w:rPr>
            <w:highlight w:val="white"/>
            <w:lang w:eastAsia="fi-FI"/>
          </w:rPr>
          <w:t>Kuvantamistutkimuspyynnön</w:t>
        </w:r>
        <w:proofErr w:type="spellEnd"/>
        <w:r>
          <w:rPr>
            <w:highlight w:val="white"/>
            <w:lang w:eastAsia="fi-FI"/>
          </w:rPr>
          <w:t xml:space="preserve"> </w:t>
        </w:r>
        <w:proofErr w:type="spellStart"/>
        <w:r>
          <w:rPr>
            <w:highlight w:val="white"/>
            <w:lang w:eastAsia="fi-FI"/>
          </w:rPr>
          <w:t>tunniste</w:t>
        </w:r>
        <w:bookmarkEnd w:id="1477"/>
        <w:proofErr w:type="spellEnd"/>
      </w:ins>
    </w:p>
    <w:p w14:paraId="0797CC39" w14:textId="7D66D3A0" w:rsidR="00C060D6" w:rsidRDefault="00C060D6" w:rsidP="00CD6053">
      <w:pPr>
        <w:rPr>
          <w:ins w:id="1479" w:author="Tekijä"/>
          <w:highlight w:val="white"/>
          <w:lang w:eastAsia="fi-FI"/>
        </w:rPr>
      </w:pPr>
      <w:ins w:id="1480" w:author="Tekijä">
        <w:r>
          <w:rPr>
            <w:highlight w:val="white"/>
            <w:lang w:eastAsia="fi-FI"/>
          </w:rPr>
          <w:t xml:space="preserve">Tehty tutkimus yhdistetään kuvantamistutkimuspyyntöön kuvantamistutkimuspyynnön tunnisteella, joka annetaan omassa </w:t>
        </w:r>
        <w:proofErr w:type="spellStart"/>
        <w:r>
          <w:rPr>
            <w:highlight w:val="white"/>
            <w:lang w:eastAsia="fi-FI"/>
          </w:rPr>
          <w:t>aliobservation:ssa</w:t>
        </w:r>
        <w:proofErr w:type="spellEnd"/>
        <w:r>
          <w:rPr>
            <w:highlight w:val="white"/>
            <w:lang w:eastAsia="fi-FI"/>
          </w:rPr>
          <w:t>. Rakenne on sama kuin luvussa 6.6 esitet</w:t>
        </w:r>
        <w:del w:id="1481" w:author="Tekijä">
          <w:r w:rsidDel="0096099B">
            <w:rPr>
              <w:highlight w:val="white"/>
              <w:lang w:eastAsia="fi-FI"/>
            </w:rPr>
            <w:delText>t</w:delText>
          </w:r>
        </w:del>
        <w:r>
          <w:rPr>
            <w:highlight w:val="white"/>
            <w:lang w:eastAsia="fi-FI"/>
          </w:rPr>
          <w:t>y</w:t>
        </w:r>
        <w:r w:rsidR="0096099B">
          <w:rPr>
            <w:highlight w:val="white"/>
            <w:lang w:eastAsia="fi-FI"/>
          </w:rPr>
          <w:t>n</w:t>
        </w:r>
        <w:r>
          <w:rPr>
            <w:highlight w:val="white"/>
            <w:lang w:eastAsia="fi-FI"/>
          </w:rPr>
          <w:t xml:space="preserve"> pyynnön yhteydessä. </w:t>
        </w:r>
      </w:ins>
    </w:p>
    <w:p w14:paraId="65824FC4" w14:textId="77777777" w:rsidR="00C060D6" w:rsidRDefault="00C060D6" w:rsidP="00CD6053">
      <w:pPr>
        <w:rPr>
          <w:ins w:id="1482" w:author="Tekijä"/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CD6053" w14:paraId="248E23BF" w14:textId="77777777" w:rsidTr="00A076C3">
        <w:trPr>
          <w:ins w:id="1483" w:author="Tekijä"/>
        </w:trPr>
        <w:tc>
          <w:tcPr>
            <w:tcW w:w="9629" w:type="dxa"/>
          </w:tcPr>
          <w:p w14:paraId="1A6E5A6D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85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28</w:t>
              </w:r>
              <w:proofErr w:type="gramEnd"/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Kuvantamistutkimuspyynnön tunniste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68FC1D2" w14:textId="77777777" w:rsidR="00CD6053" w:rsidRPr="00305270" w:rsidRDefault="00CD6053" w:rsidP="00CD6053">
            <w:pPr>
              <w:autoSpaceDE w:val="0"/>
              <w:autoSpaceDN w:val="0"/>
              <w:adjustRightInd w:val="0"/>
              <w:rPr>
                <w:ins w:id="14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87" w:author="Tekijä"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entryRelationship</w:t>
              </w:r>
              <w:proofErr w:type="spellEnd"/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typeCode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COMP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240B4DF0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89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0B9AFF3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14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91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tunniste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E9FED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4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3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proofErr w:type="spellEnd"/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1.2.246.10.1234567.14.2014.123.1.1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40C9E4" w14:textId="2F8E77D4" w:rsidR="00CD6053" w:rsidRPr="00CD6053" w:rsidRDefault="00CD6053" w:rsidP="00C060D6">
            <w:pPr>
              <w:autoSpaceDE w:val="0"/>
              <w:autoSpaceDN w:val="0"/>
              <w:adjustRightInd w:val="0"/>
              <w:rPr>
                <w:ins w:id="14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495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BFE09C9" w14:textId="77777777" w:rsidR="00CD6053" w:rsidRDefault="00CD6053" w:rsidP="00CD6053">
      <w:pPr>
        <w:rPr>
          <w:ins w:id="1496" w:author="Tekijä"/>
          <w:highlight w:val="white"/>
          <w:lang w:eastAsia="fi-FI"/>
        </w:rPr>
      </w:pPr>
    </w:p>
    <w:p w14:paraId="58876537" w14:textId="4CC51962" w:rsidR="00C060D6" w:rsidRPr="00C060D6" w:rsidRDefault="00C060D6" w:rsidP="00C060D6">
      <w:pPr>
        <w:pStyle w:val="Otsikko2"/>
        <w:rPr>
          <w:ins w:id="1497" w:author="Tekijä"/>
          <w:highlight w:val="white"/>
          <w:lang w:val="fi-FI" w:eastAsia="fi-FI"/>
        </w:rPr>
      </w:pPr>
      <w:bookmarkStart w:id="1498" w:name="_Toc403323890"/>
      <w:ins w:id="1499" w:author="Tekijä">
        <w:r w:rsidRPr="00C060D6">
          <w:rPr>
            <w:highlight w:val="white"/>
            <w:lang w:val="fi-FI" w:eastAsia="fi-FI"/>
          </w:rPr>
          <w:t>Viittaus ulkoiseen asiakirjaan, missä pyynnön tiedot ovat</w:t>
        </w:r>
        <w:bookmarkEnd w:id="1498"/>
      </w:ins>
    </w:p>
    <w:p w14:paraId="056D165A" w14:textId="701B3C70" w:rsidR="00CD6053" w:rsidRDefault="00C060D6" w:rsidP="001E3E96">
      <w:pPr>
        <w:rPr>
          <w:ins w:id="1500" w:author="Tekijä"/>
          <w:highlight w:val="white"/>
          <w:lang w:eastAsia="fi-FI"/>
        </w:rPr>
      </w:pPr>
      <w:ins w:id="1501" w:author="Tekijä">
        <w:r>
          <w:rPr>
            <w:highlight w:val="white"/>
            <w:lang w:eastAsia="fi-FI"/>
          </w:rPr>
          <w:t xml:space="preserve">Mikäli pyynnön tiedot ovat ulkoisella asiakirjalla, siihen viitataan </w:t>
        </w:r>
        <w:proofErr w:type="spellStart"/>
        <w:r>
          <w:rPr>
            <w:highlight w:val="white"/>
            <w:lang w:eastAsia="fi-FI"/>
          </w:rPr>
          <w:t>reference.externalDocument</w:t>
        </w:r>
        <w:proofErr w:type="spellEnd"/>
        <w:r>
          <w:rPr>
            <w:highlight w:val="white"/>
            <w:lang w:eastAsia="fi-FI"/>
          </w:rPr>
          <w:t xml:space="preserve">- rakenteella. </w:t>
        </w:r>
        <w:proofErr w:type="spellStart"/>
        <w:r>
          <w:rPr>
            <w:highlight w:val="white"/>
            <w:lang w:eastAsia="fi-FI"/>
          </w:rPr>
          <w:t>TemplateId</w:t>
        </w:r>
        <w:proofErr w:type="spellEnd"/>
        <w:r>
          <w:rPr>
            <w:highlight w:val="white"/>
            <w:lang w:eastAsia="fi-FI"/>
          </w:rPr>
          <w:t xml:space="preserve"> viittaukselle on </w:t>
        </w:r>
        <w:r w:rsidRPr="00C060D6">
          <w:rPr>
            <w:lang w:eastAsia="fi-FI"/>
          </w:rPr>
          <w:t>1.2.246.537.6.12.999.2003.20.1</w:t>
        </w:r>
        <w:r>
          <w:rPr>
            <w:lang w:eastAsia="fi-FI"/>
          </w:rPr>
          <w:t xml:space="preserve"> ja viittaus kohdistetaan asiakirjan </w:t>
        </w:r>
        <w:proofErr w:type="spellStart"/>
        <w:r>
          <w:rPr>
            <w:lang w:eastAsia="fi-FI"/>
          </w:rPr>
          <w:t>setid</w:t>
        </w:r>
        <w:r w:rsidR="0096099B">
          <w:rPr>
            <w:lang w:eastAsia="fi-FI"/>
          </w:rPr>
          <w:t>:n</w:t>
        </w:r>
        <w:proofErr w:type="spellEnd"/>
        <w:r>
          <w:rPr>
            <w:lang w:eastAsia="fi-FI"/>
          </w:rPr>
          <w:t xml:space="preserve"> sekä sen version yksilöivään </w:t>
        </w:r>
        <w:proofErr w:type="spellStart"/>
        <w:r>
          <w:rPr>
            <w:lang w:eastAsia="fi-FI"/>
          </w:rPr>
          <w:t>id</w:t>
        </w:r>
        <w:r w:rsidR="0096099B">
          <w:rPr>
            <w:lang w:eastAsia="fi-FI"/>
          </w:rPr>
          <w:t>:n</w:t>
        </w:r>
        <w:proofErr w:type="spellEnd"/>
        <w:r>
          <w:rPr>
            <w:lang w:eastAsia="fi-FI"/>
          </w:rPr>
          <w:t xml:space="preserve"> tietoihin. Tämän</w:t>
        </w:r>
        <w:r w:rsidR="0096099B">
          <w:rPr>
            <w:lang w:eastAsia="fi-FI"/>
          </w:rPr>
          <w:t xml:space="preserve"> (</w:t>
        </w:r>
        <w:del w:id="1502" w:author="Tekijä">
          <w:r w:rsidDel="0096099B">
            <w:rPr>
              <w:lang w:eastAsia="fi-FI"/>
            </w:rPr>
            <w:delText xml:space="preserve"> </w:delText>
          </w:r>
        </w:del>
        <w:r>
          <w:rPr>
            <w:lang w:eastAsia="fi-FI"/>
          </w:rPr>
          <w:t>sekä luvussa 7.10 esitetyn kuvantamistutkimuspyynnön tunniste</w:t>
        </w:r>
        <w:r w:rsidR="0096099B">
          <w:rPr>
            <w:lang w:eastAsia="fi-FI"/>
          </w:rPr>
          <w:t>-</w:t>
        </w:r>
        <w:del w:id="1503" w:author="Tekijä">
          <w:r w:rsidDel="0096099B">
            <w:rPr>
              <w:lang w:eastAsia="fi-FI"/>
            </w:rPr>
            <w:delText xml:space="preserve">- </w:delText>
          </w:r>
        </w:del>
        <w:r>
          <w:rPr>
            <w:lang w:eastAsia="fi-FI"/>
          </w:rPr>
          <w:t>tietojen</w:t>
        </w:r>
        <w:r w:rsidR="0096099B">
          <w:rPr>
            <w:lang w:eastAsia="fi-FI"/>
          </w:rPr>
          <w:t>)</w:t>
        </w:r>
        <w:r>
          <w:rPr>
            <w:lang w:eastAsia="fi-FI"/>
          </w:rPr>
          <w:t xml:space="preserve"> perusteella asiakirja, missä pyynnön tiedot ovat, on haettavissa ja asiakirjan sisältä löytyy yksilöity pyyntö. Mikäli pyyntö- ja tehty tutkimus- merkinnät ovat samalla asiakirjalla, kuvantamistutkimuspyynnön tunniste-tiedolla löytyy pyynnön tiedot.</w:t>
        </w:r>
      </w:ins>
    </w:p>
    <w:p w14:paraId="706EEC62" w14:textId="77777777" w:rsidR="00C060D6" w:rsidRDefault="00C060D6" w:rsidP="00C060D6">
      <w:pPr>
        <w:rPr>
          <w:ins w:id="1504" w:author="Tekijä"/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0D6" w:rsidRPr="00C060D6" w14:paraId="14547081" w14:textId="77777777" w:rsidTr="00A076C3">
        <w:trPr>
          <w:ins w:id="1505" w:author="Tekijä"/>
        </w:trPr>
        <w:tc>
          <w:tcPr>
            <w:tcW w:w="9629" w:type="dxa"/>
          </w:tcPr>
          <w:p w14:paraId="03FAD40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7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Viittaus</w:t>
              </w:r>
              <w:proofErr w:type="gramEnd"/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ulkoiseen asiakirjaan, missä on pyynnön tiedot.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48A591D9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09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SPRT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2D9023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1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11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proofErr w:type="spellEnd"/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A376774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13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proofErr w:type="spellEnd"/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1.2.246.537.6.12.999.2003.20.1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A8894B3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15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asiakirjan</w:t>
              </w:r>
              <w:proofErr w:type="gramEnd"/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id tähän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BD5C69" w14:textId="77777777" w:rsidR="00C060D6" w:rsidRPr="00305270" w:rsidRDefault="00C060D6" w:rsidP="00C060D6">
            <w:pPr>
              <w:autoSpaceDE w:val="0"/>
              <w:autoSpaceDN w:val="0"/>
              <w:adjustRightInd w:val="0"/>
              <w:rPr>
                <w:ins w:id="15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517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1.2.246.10.34567890.11.2009.55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F8F099F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19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setId</w:t>
              </w:r>
              <w:proofErr w:type="spellEnd"/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1.2.246.10.34567890.11.2009.55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D712507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1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proofErr w:type="spellEnd"/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31DABCC" w14:textId="3487013C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15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523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066CB71B" w14:textId="77777777" w:rsidR="00C060D6" w:rsidRDefault="00C060D6" w:rsidP="00C060D6">
      <w:pPr>
        <w:rPr>
          <w:ins w:id="1524" w:author="Tekijä"/>
          <w:highlight w:val="white"/>
          <w:lang w:eastAsia="fi-FI"/>
        </w:rPr>
      </w:pPr>
    </w:p>
    <w:p w14:paraId="36475347" w14:textId="77777777" w:rsidR="00C060D6" w:rsidRDefault="00C060D6" w:rsidP="001E3E96">
      <w:pPr>
        <w:rPr>
          <w:highlight w:val="white"/>
          <w:lang w:eastAsia="fi-FI"/>
        </w:rPr>
      </w:pPr>
    </w:p>
    <w:p w14:paraId="73156FFD" w14:textId="667B2A55" w:rsidR="00AE6B73" w:rsidDel="00C060D6" w:rsidRDefault="00AE6B73" w:rsidP="00F219ED">
      <w:pPr>
        <w:pStyle w:val="Otsikko2"/>
        <w:rPr>
          <w:del w:id="1525" w:author="Tekijä"/>
          <w:lang w:eastAsia="fi-FI"/>
        </w:rPr>
      </w:pPr>
      <w:bookmarkStart w:id="1526" w:name="_Toc403323891"/>
      <w:del w:id="1527" w:author="Tekijä">
        <w:r w:rsidDel="00C060D6">
          <w:rPr>
            <w:lang w:eastAsia="fi-FI"/>
          </w:rPr>
          <w:delText>Viittaus pyynnön tietoihin</w:delText>
        </w:r>
        <w:bookmarkStart w:id="1528" w:name="_Toc403145902"/>
        <w:bookmarkEnd w:id="1528"/>
        <w:bookmarkEnd w:id="1526"/>
      </w:del>
    </w:p>
    <w:p w14:paraId="1F3A5CBE" w14:textId="0B9A9B8F" w:rsidR="00485790" w:rsidDel="00C060D6" w:rsidRDefault="00485790" w:rsidP="00485790">
      <w:pPr>
        <w:rPr>
          <w:del w:id="1529" w:author="Tekijä"/>
          <w:lang w:eastAsia="fi-FI"/>
        </w:rPr>
      </w:pPr>
      <w:bookmarkStart w:id="1530" w:name="_Toc364777650"/>
      <w:bookmarkStart w:id="1531" w:name="_Toc364777787"/>
      <w:bookmarkStart w:id="1532" w:name="_Toc364777970"/>
      <w:bookmarkStart w:id="1533" w:name="_Toc364777651"/>
      <w:bookmarkStart w:id="1534" w:name="_Toc364777788"/>
      <w:bookmarkStart w:id="1535" w:name="_Toc364777971"/>
      <w:bookmarkStart w:id="1536" w:name="_Toc364777652"/>
      <w:bookmarkStart w:id="1537" w:name="_Toc364777789"/>
      <w:bookmarkStart w:id="1538" w:name="_Toc364777972"/>
      <w:bookmarkStart w:id="1539" w:name="_Toc364777653"/>
      <w:bookmarkStart w:id="1540" w:name="_Toc364777790"/>
      <w:bookmarkStart w:id="1541" w:name="_Toc364777973"/>
      <w:bookmarkStart w:id="1542" w:name="_Toc364777654"/>
      <w:bookmarkStart w:id="1543" w:name="_Toc364777791"/>
      <w:bookmarkStart w:id="1544" w:name="_Toc364777974"/>
      <w:bookmarkStart w:id="1545" w:name="_Toc364777655"/>
      <w:bookmarkStart w:id="1546" w:name="_Toc364777792"/>
      <w:bookmarkStart w:id="1547" w:name="_Toc364777975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del w:id="1548" w:author="Tekijä">
        <w:r w:rsidDel="00C060D6">
          <w:rPr>
            <w:highlight w:val="white"/>
            <w:lang w:eastAsia="fi-FI"/>
          </w:rPr>
          <w:delText xml:space="preserve">Alkuperäiseen pyyntöön viitataan &lt;reference&gt;&lt;externalObservation&gt; -rakenteella, jonka id-elementtin </w:delText>
        </w:r>
        <w:r w:rsidDel="00C060D6">
          <w:rPr>
            <w:lang w:eastAsia="fi-FI"/>
          </w:rPr>
          <w:delText>tulee pyyntö-observationin id. Mikäli pyynnön rakenteiset tiedot ovat ulk</w:delText>
        </w:r>
        <w:r w:rsidR="00642811" w:rsidDel="00C060D6">
          <w:rPr>
            <w:lang w:eastAsia="fi-FI"/>
          </w:rPr>
          <w:delText>o</w:delText>
        </w:r>
        <w:r w:rsidDel="00C060D6">
          <w:rPr>
            <w:lang w:eastAsia="fi-FI"/>
          </w:rPr>
          <w:delText>puolisessa CDA-asiakirjassa, viittaus tehdään &lt;reference&gt;&lt;externalDocument&gt;-rakenteella.</w:delText>
        </w:r>
        <w:r w:rsidR="00AF2A67" w:rsidDel="00C060D6">
          <w:rPr>
            <w:lang w:eastAsia="fi-FI"/>
          </w:rPr>
          <w:br/>
        </w:r>
        <w:bookmarkStart w:id="1549" w:name="_Toc403145903"/>
        <w:bookmarkEnd w:id="1549"/>
      </w:del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42811" w:rsidRPr="00771F4C" w:rsidDel="00C060D6" w14:paraId="593862D0" w14:textId="66257C80" w:rsidTr="00642811">
        <w:trPr>
          <w:del w:id="1550" w:author="Tekijä"/>
        </w:trPr>
        <w:tc>
          <w:tcPr>
            <w:tcW w:w="9629" w:type="dxa"/>
          </w:tcPr>
          <w:p w14:paraId="44330B93" w14:textId="47E9EDDC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5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552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eastAsia="fi-FI"/>
                </w:rPr>
                <w:delText xml:space="preserve">  Viittaus alkuperäiseen pyyntöön, observationin ID:hen pyyntö-merkinnän alla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  <w:bookmarkStart w:id="1553" w:name="_Toc403145904"/>
              <w:bookmarkEnd w:id="1553"/>
            </w:del>
          </w:p>
          <w:p w14:paraId="754FDD17" w14:textId="1530DB02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5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55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typeCode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SPRT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1556" w:name="_Toc403145905"/>
              <w:bookmarkEnd w:id="1556"/>
            </w:del>
          </w:p>
          <w:p w14:paraId="13E1C1A1" w14:textId="2606F94B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58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externalObservation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classCode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OBS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moodCode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EVN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1559" w:name="_Toc403145906"/>
              <w:bookmarkEnd w:id="1559"/>
            </w:del>
          </w:p>
          <w:p w14:paraId="56CE0425" w14:textId="2D7798F7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6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561" w:author="Tekijä"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id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root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1.2.246.10.1234567.14.2013.123.1.2.2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"/&gt;</w:delText>
              </w:r>
              <w:bookmarkStart w:id="1562" w:name="_Toc403145907"/>
              <w:bookmarkEnd w:id="1562"/>
            </w:del>
          </w:p>
          <w:p w14:paraId="3881E44C" w14:textId="4612E07E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6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564" w:author="Tekijä"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&lt;/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externalObservation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  <w:bookmarkStart w:id="1565" w:name="_Toc403145908"/>
              <w:bookmarkEnd w:id="1565"/>
            </w:del>
          </w:p>
          <w:p w14:paraId="6A1FFDD1" w14:textId="3F5E31C2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156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567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&lt;/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reference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  <w:bookmarkStart w:id="1568" w:name="_Toc403145909"/>
              <w:bookmarkEnd w:id="1568"/>
            </w:del>
          </w:p>
          <w:p w14:paraId="68591C55" w14:textId="61B52098" w:rsidR="00642811" w:rsidRPr="00427FAD" w:rsidDel="00C060D6" w:rsidRDefault="00AF2A67" w:rsidP="00427FAD">
            <w:pPr>
              <w:autoSpaceDE w:val="0"/>
              <w:autoSpaceDN w:val="0"/>
              <w:adjustRightInd w:val="0"/>
              <w:ind w:left="284" w:hanging="284"/>
              <w:rPr>
                <w:del w:id="156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570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eastAsia="fi-FI"/>
                </w:rPr>
                <w:delText xml:space="preserve">  Viittaus ulkoiseen läheteasiakirjaan, mikäli pyynnön tiedot eivät ole tutkimusasiakirjassa mukana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  <w:bookmarkStart w:id="1571" w:name="_Toc403145910"/>
              <w:bookmarkEnd w:id="1571"/>
            </w:del>
          </w:p>
          <w:p w14:paraId="3DA0C7D0" w14:textId="6E501E89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7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73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typeCode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SPRT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1574" w:name="_Toc403145911"/>
              <w:bookmarkEnd w:id="1574"/>
            </w:del>
          </w:p>
          <w:p w14:paraId="5C1E55B8" w14:textId="7F05F25A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7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76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externalDocument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1577" w:name="_Toc403145912"/>
              <w:bookmarkEnd w:id="1577"/>
            </w:del>
          </w:p>
          <w:p w14:paraId="5BC2AC43" w14:textId="6D187408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7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79" w:author="Tekijä"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&lt;!--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val="en-US" w:eastAsia="fi-FI"/>
                </w:rPr>
                <w:delText xml:space="preserve"> ko asiakirjassa pyyntö observation id tähän 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--&gt;</w:delText>
              </w:r>
              <w:bookmarkStart w:id="1580" w:name="_Toc403145913"/>
              <w:bookmarkEnd w:id="1580"/>
            </w:del>
          </w:p>
          <w:p w14:paraId="205E16FC" w14:textId="42CA01E9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82" w:author="Tekijä"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id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1.2.246.10.34567890.11.2009.55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1583" w:name="_Toc403145914"/>
              <w:bookmarkEnd w:id="1583"/>
            </w:del>
          </w:p>
          <w:p w14:paraId="54A48402" w14:textId="3312A5C0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8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85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setId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extension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2009.55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1.2.246.10.34567890.11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1586" w:name="_Toc403145915"/>
              <w:bookmarkEnd w:id="1586"/>
            </w:del>
          </w:p>
          <w:p w14:paraId="46691EFC" w14:textId="00A1160E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88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versionNumber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value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1589" w:name="_Toc403145916"/>
              <w:bookmarkEnd w:id="1589"/>
            </w:del>
          </w:p>
          <w:p w14:paraId="49D696B8" w14:textId="4D2F2385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9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91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externalDocument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1592" w:name="_Toc403145917"/>
              <w:bookmarkEnd w:id="1592"/>
            </w:del>
          </w:p>
          <w:p w14:paraId="4860DD45" w14:textId="2E592F4A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9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94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1595" w:name="_Toc403145918"/>
              <w:bookmarkEnd w:id="1595"/>
            </w:del>
          </w:p>
          <w:p w14:paraId="47158465" w14:textId="6089A311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159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597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observation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1598" w:name="_Toc403145919"/>
              <w:bookmarkEnd w:id="1598"/>
            </w:del>
          </w:p>
          <w:p w14:paraId="151B73DB" w14:textId="09F3B9A4" w:rsidR="00642811" w:rsidRPr="00427FAD" w:rsidDel="00C060D6" w:rsidRDefault="00642811" w:rsidP="00427FAD">
            <w:pPr>
              <w:autoSpaceDE w:val="0"/>
              <w:autoSpaceDN w:val="0"/>
              <w:adjustRightInd w:val="0"/>
              <w:rPr>
                <w:del w:id="1599" w:author="Tekijä"/>
                <w:sz w:val="18"/>
                <w:highlight w:val="white"/>
                <w:lang w:eastAsia="fi-FI"/>
              </w:rPr>
            </w:pPr>
            <w:del w:id="1600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entry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1601" w:name="_Toc403145920"/>
              <w:bookmarkEnd w:id="1601"/>
            </w:del>
          </w:p>
        </w:tc>
        <w:bookmarkStart w:id="1602" w:name="_Toc403145921"/>
        <w:bookmarkEnd w:id="1602"/>
      </w:tr>
    </w:tbl>
    <w:p w14:paraId="4B1C247B" w14:textId="472635FB" w:rsidR="00642811" w:rsidDel="00C060D6" w:rsidRDefault="00642811" w:rsidP="00485790">
      <w:pPr>
        <w:rPr>
          <w:del w:id="1603" w:author="Tekijä"/>
          <w:highlight w:val="white"/>
          <w:lang w:eastAsia="fi-FI"/>
        </w:rPr>
      </w:pPr>
      <w:bookmarkStart w:id="1604" w:name="_Toc403145922"/>
      <w:bookmarkEnd w:id="1604"/>
    </w:p>
    <w:p w14:paraId="590B37B6" w14:textId="77777777" w:rsidR="003A70BB" w:rsidRDefault="003A70BB" w:rsidP="00F219ED">
      <w:pPr>
        <w:pStyle w:val="Otsikko1"/>
        <w:rPr>
          <w:highlight w:val="white"/>
          <w:lang w:eastAsia="fi-FI"/>
        </w:rPr>
      </w:pPr>
      <w:bookmarkStart w:id="1605" w:name="_Toc365619936"/>
      <w:bookmarkStart w:id="1606" w:name="_Toc364777977"/>
      <w:bookmarkStart w:id="1607" w:name="_Toc364848258"/>
      <w:bookmarkStart w:id="1608" w:name="_Toc403323892"/>
      <w:bookmarkEnd w:id="1605"/>
      <w:bookmarkEnd w:id="1606"/>
      <w:bookmarkEnd w:id="1607"/>
      <w:r>
        <w:rPr>
          <w:highlight w:val="white"/>
          <w:lang w:eastAsia="fi-FI"/>
        </w:rPr>
        <w:t>Lausunto</w:t>
      </w:r>
      <w:bookmarkEnd w:id="1608"/>
    </w:p>
    <w:p w14:paraId="2A27E68F" w14:textId="304871BC" w:rsidR="00AE5A5F" w:rsidRDefault="00AE5A5F" w:rsidP="00AE5A5F">
      <w:pPr>
        <w:pStyle w:val="Otsikko2"/>
        <w:rPr>
          <w:ins w:id="1609" w:author="Tekijä"/>
          <w:lang w:eastAsia="fi-FI"/>
        </w:rPr>
      </w:pPr>
      <w:bookmarkStart w:id="1610" w:name="_Toc403323893"/>
      <w:proofErr w:type="spellStart"/>
      <w:ins w:id="1611" w:author="Tekijä">
        <w:r>
          <w:rPr>
            <w:lang w:eastAsia="fi-FI"/>
          </w:rPr>
          <w:t>Näkymätunnus</w:t>
        </w:r>
        <w:proofErr w:type="spellEnd"/>
        <w:r>
          <w:rPr>
            <w:lang w:eastAsia="fi-FI"/>
          </w:rPr>
          <w:t xml:space="preserve"> </w:t>
        </w:r>
        <w:proofErr w:type="gramStart"/>
        <w:r>
          <w:rPr>
            <w:lang w:eastAsia="fi-FI"/>
          </w:rPr>
          <w:t>ja</w:t>
        </w:r>
        <w:proofErr w:type="gram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merkinnän</w:t>
        </w:r>
        <w:proofErr w:type="spellEnd"/>
        <w:r>
          <w:rPr>
            <w:lang w:eastAsia="fi-FI"/>
          </w:rPr>
          <w:t xml:space="preserve"> OID</w:t>
        </w:r>
        <w:bookmarkEnd w:id="1610"/>
      </w:ins>
    </w:p>
    <w:p w14:paraId="590B37B7" w14:textId="32FD8869" w:rsidR="00DE68AB" w:rsidRDefault="000156B7" w:rsidP="0007114D">
      <w:pPr>
        <w:rPr>
          <w:lang w:eastAsia="fi-FI"/>
        </w:rPr>
      </w:pPr>
      <w:del w:id="1612" w:author="Tekijä">
        <w:r w:rsidRPr="000156B7" w:rsidDel="00AE5A5F">
          <w:rPr>
            <w:lang w:eastAsia="fi-FI"/>
          </w:rPr>
          <w:delText xml:space="preserve">Tutkimuksen </w:delText>
        </w:r>
      </w:del>
      <w:ins w:id="1613" w:author="Tekijä">
        <w:r w:rsidR="00AE5A5F">
          <w:rPr>
            <w:lang w:eastAsia="fi-FI"/>
          </w:rPr>
          <w:t>Lausunnon</w:t>
        </w:r>
        <w:r w:rsidR="00AE5A5F" w:rsidRPr="000156B7">
          <w:rPr>
            <w:lang w:eastAsia="fi-FI"/>
          </w:rPr>
          <w:t xml:space="preserve"> </w:t>
        </w:r>
      </w:ins>
      <w:r w:rsidRPr="000156B7">
        <w:rPr>
          <w:lang w:eastAsia="fi-FI"/>
        </w:rPr>
        <w:t xml:space="preserve">tiedot </w:t>
      </w:r>
      <w:del w:id="1614" w:author="Tekijä">
        <w:r w:rsidRPr="000156B7" w:rsidDel="00AE5A5F">
          <w:rPr>
            <w:lang w:eastAsia="fi-FI"/>
          </w:rPr>
          <w:delText xml:space="preserve">tulevat </w:delText>
        </w:r>
      </w:del>
      <w:ins w:id="1615" w:author="Tekijä">
        <w:r w:rsidR="00AE5A5F">
          <w:rPr>
            <w:lang w:eastAsia="fi-FI"/>
          </w:rPr>
          <w:t>kirjataan</w:t>
        </w:r>
        <w:r w:rsidR="00AE5A5F" w:rsidRPr="000156B7">
          <w:rPr>
            <w:lang w:eastAsia="fi-FI"/>
          </w:rPr>
          <w:t xml:space="preserve"> </w:t>
        </w:r>
      </w:ins>
      <w:r w:rsidRPr="000156B7">
        <w:rPr>
          <w:lang w:eastAsia="fi-FI"/>
        </w:rPr>
        <w:t>RTG</w:t>
      </w:r>
      <w:r w:rsidR="00C821B7">
        <w:rPr>
          <w:lang w:eastAsia="fi-FI"/>
        </w:rPr>
        <w:t>-</w:t>
      </w:r>
      <w:r w:rsidRPr="000156B7">
        <w:rPr>
          <w:lang w:eastAsia="fi-FI"/>
        </w:rPr>
        <w:t>näkymälle kuten pyynnön ja tehtyjen tutkimusten tiedot.</w:t>
      </w:r>
      <w:ins w:id="1616" w:author="Tekijä">
        <w:r w:rsidR="004648D2">
          <w:rPr>
            <w:lang w:eastAsia="fi-FI"/>
          </w:rPr>
          <w:t xml:space="preserve"> </w:t>
        </w:r>
        <w:proofErr w:type="gramStart"/>
        <w:r w:rsidR="004648D2">
          <w:rPr>
            <w:lang w:eastAsia="fi-FI"/>
          </w:rPr>
          <w:t>Yksi lausuntomerkintä kohdistuu aina yhteen tehtyyn tutkimukseen</w:t>
        </w:r>
        <w:r w:rsidR="0096099B">
          <w:rPr>
            <w:lang w:eastAsia="fi-FI"/>
          </w:rPr>
          <w:t>.</w:t>
        </w:r>
        <w:del w:id="1617" w:author="Tekijä">
          <w:r w:rsidR="004648D2" w:rsidDel="0096099B">
            <w:rPr>
              <w:lang w:eastAsia="fi-FI"/>
            </w:rPr>
            <w:delText>,</w:delText>
          </w:r>
        </w:del>
        <w:r w:rsidR="004648D2">
          <w:rPr>
            <w:lang w:eastAsia="fi-FI"/>
          </w:rPr>
          <w:t xml:space="preserve"> </w:t>
        </w:r>
        <w:del w:id="1618" w:author="Tekijä">
          <w:r w:rsidR="004648D2" w:rsidDel="0096099B">
            <w:rPr>
              <w:lang w:eastAsia="fi-FI"/>
            </w:rPr>
            <w:delText>m</w:delText>
          </w:r>
        </w:del>
        <w:r w:rsidR="0096099B">
          <w:rPr>
            <w:lang w:eastAsia="fi-FI"/>
          </w:rPr>
          <w:t>M</w:t>
        </w:r>
        <w:r w:rsidR="004648D2">
          <w:rPr>
            <w:lang w:eastAsia="fi-FI"/>
          </w:rPr>
          <w:t>ikäli samalla lausutaan useampia tutkimuksia</w:t>
        </w:r>
        <w:r w:rsidR="0096099B">
          <w:rPr>
            <w:lang w:eastAsia="fi-FI"/>
          </w:rPr>
          <w:t>,</w:t>
        </w:r>
        <w:r w:rsidR="004648D2">
          <w:rPr>
            <w:lang w:eastAsia="fi-FI"/>
          </w:rPr>
          <w:t xml:space="preserve"> lausunto kohdistetaan tuoreimpaan</w:t>
        </w:r>
        <w:r w:rsidR="0096099B">
          <w:rPr>
            <w:lang w:eastAsia="fi-FI"/>
          </w:rPr>
          <w:t xml:space="preserve"> tutkimukseen</w:t>
        </w:r>
        <w:r w:rsidR="004648D2">
          <w:rPr>
            <w:lang w:eastAsia="fi-FI"/>
          </w:rPr>
          <w:t xml:space="preserve"> tai lausuntomerkintää toistetaan tutkimuskohtaisesti.</w:t>
        </w:r>
      </w:ins>
      <w:proofErr w:type="gramEnd"/>
    </w:p>
    <w:p w14:paraId="590B37B8" w14:textId="77777777" w:rsidR="00DE68AB" w:rsidRDefault="00DE68AB" w:rsidP="0007114D">
      <w:pPr>
        <w:rPr>
          <w:lang w:eastAsia="fi-FI"/>
        </w:rPr>
      </w:pPr>
    </w:p>
    <w:p w14:paraId="590B37B9" w14:textId="65A0B217" w:rsidR="00DE68AB" w:rsidRPr="004648D2" w:rsidRDefault="00DE68AB" w:rsidP="00F219ED">
      <w:pPr>
        <w:pStyle w:val="Otsikko2"/>
        <w:rPr>
          <w:lang w:val="fi-FI" w:eastAsia="fi-FI"/>
        </w:rPr>
      </w:pPr>
      <w:bookmarkStart w:id="1619" w:name="_Toc403323894"/>
      <w:del w:id="1620" w:author="Tekijä">
        <w:r w:rsidRPr="004648D2" w:rsidDel="00AE5A5F">
          <w:rPr>
            <w:lang w:val="fi-FI" w:eastAsia="fi-FI"/>
          </w:rPr>
          <w:delText>Lausunnon antaja</w:delText>
        </w:r>
      </w:del>
      <w:ins w:id="1621" w:author="Tekijä">
        <w:r w:rsidR="00AE5A5F" w:rsidRPr="004648D2">
          <w:rPr>
            <w:lang w:val="fi-FI" w:eastAsia="fi-FI"/>
          </w:rPr>
          <w:t>Potilaan ja merkinnän tekijän tiedot</w:t>
        </w:r>
        <w:bookmarkEnd w:id="1619"/>
        <w:r w:rsidR="00AE5A5F" w:rsidRPr="004648D2">
          <w:rPr>
            <w:lang w:val="fi-FI" w:eastAsia="fi-FI"/>
          </w:rPr>
          <w:t xml:space="preserve"> </w:t>
        </w:r>
      </w:ins>
    </w:p>
    <w:p w14:paraId="5CFFD223" w14:textId="622A15D6" w:rsidR="00AE5A5F" w:rsidRDefault="00AE5A5F" w:rsidP="00AE5A5F">
      <w:pPr>
        <w:rPr>
          <w:ins w:id="1622" w:author="Tekijä"/>
          <w:highlight w:val="white"/>
          <w:lang w:eastAsia="fi-FI"/>
        </w:rPr>
      </w:pPr>
      <w:ins w:id="1623" w:author="Tekijä">
        <w:r>
          <w:rPr>
            <w:highlight w:val="white"/>
            <w:lang w:eastAsia="fi-FI"/>
          </w:rPr>
          <w:t xml:space="preserve">Merkinnän rakenteen mukaisesti näkymän tietojen jälkeen esitetään näyttömuodossa lausuntomerkinnän tehneen ammattilaisen ja organisaation tiedot. </w:t>
        </w:r>
        <w:r w:rsidR="001427ED" w:rsidRPr="001427ED">
          <w:rPr>
            <w:lang w:eastAsia="fi-FI"/>
          </w:rPr>
          <w:t xml:space="preserve">Potilaan tiedot annetaan näkymätasolla. Mikäli samassa asiakirjassa on useampia merkintöjä potilaalle, niin tiedot voivat olla vain kertaalleen asiakirjan </w:t>
        </w:r>
        <w:proofErr w:type="spellStart"/>
        <w:r w:rsidR="001427ED" w:rsidRPr="001427ED">
          <w:rPr>
            <w:lang w:eastAsia="fi-FI"/>
          </w:rPr>
          <w:t>body:ssa</w:t>
        </w:r>
        <w:proofErr w:type="spellEnd"/>
        <w:r w:rsidR="001427ED" w:rsidRPr="001427ED">
          <w:rPr>
            <w:lang w:eastAsia="fi-FI"/>
          </w:rPr>
          <w:t>.</w:t>
        </w:r>
        <w:r w:rsidR="001427ED">
          <w:rPr>
            <w:lang w:eastAsia="fi-FI"/>
          </w:rPr>
          <w:t xml:space="preserve"> </w:t>
        </w:r>
        <w:del w:id="1624" w:author="Tekijä">
          <w:r w:rsidDel="001427ED">
            <w:rPr>
              <w:highlight w:val="white"/>
              <w:lang w:eastAsia="fi-FI"/>
            </w:rPr>
            <w:delText xml:space="preserve">Potilaan tiedot annetaan näkymätasolla, mikäli samassa asiakirjassa on useampia merkintöjä potilaalle tämä riittää kertaalleen asiakirjan body:ssa. </w:delText>
          </w:r>
        </w:del>
        <w:r>
          <w:rPr>
            <w:highlight w:val="white"/>
            <w:lang w:eastAsia="fi-FI"/>
          </w:rPr>
          <w:t xml:space="preserve">Näkymätason </w:t>
        </w:r>
        <w:proofErr w:type="spellStart"/>
        <w:r>
          <w:rPr>
            <w:highlight w:val="white"/>
            <w:lang w:eastAsia="fi-FI"/>
          </w:rPr>
          <w:t>author:ssa</w:t>
        </w:r>
        <w:proofErr w:type="spellEnd"/>
        <w:r>
          <w:rPr>
            <w:highlight w:val="white"/>
            <w:lang w:eastAsia="fi-FI"/>
          </w:rPr>
          <w:t xml:space="preserve"> annetaan merkinnän tekijän tiedot rakenteisessa muodossa.</w:t>
        </w:r>
      </w:ins>
    </w:p>
    <w:p w14:paraId="5D2D80D3" w14:textId="77777777" w:rsidR="00AE5A5F" w:rsidRDefault="00AE5A5F" w:rsidP="00AE5A5F">
      <w:pPr>
        <w:rPr>
          <w:ins w:id="1625" w:author="Tekijä"/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E5A5F" w:rsidRPr="00AE5A5F" w14:paraId="31A95BE4" w14:textId="77777777" w:rsidTr="00A076C3">
        <w:trPr>
          <w:ins w:id="1626" w:author="Tekijä"/>
        </w:trPr>
        <w:tc>
          <w:tcPr>
            <w:tcW w:w="9779" w:type="dxa"/>
          </w:tcPr>
          <w:p w14:paraId="6053CC0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2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28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9C6286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2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30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209537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32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LL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Reino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D481E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3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3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20.6.2014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58779A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3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36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0953624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3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38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EEEDA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3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40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palveluyksikkö, tekijä ja tapahtuma-aika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C50628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4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42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2DFA4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4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4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tekijän rooli on aina MER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8A8B22C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568" w:hanging="568"/>
              <w:rPr>
                <w:ins w:id="164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46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- tekninen CDA R2 henkilötarkennin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5AC82B8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4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48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Merkinnän</w:t>
              </w:r>
              <w:proofErr w:type="gramEnd"/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tapahtuma-aika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C3BFB2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4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50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20140620161023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41F81E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5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52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7C665B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5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5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</w:t>
              </w:r>
              <w:proofErr w:type="gramEnd"/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perustunniste henkilötunnus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139C4B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5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56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03BD3FB" w14:textId="77777777" w:rsidR="00AE5A5F" w:rsidRPr="00305270" w:rsidRDefault="00AE5A5F" w:rsidP="00AE5A5F">
            <w:pPr>
              <w:autoSpaceDE w:val="0"/>
              <w:autoSpaceDN w:val="0"/>
              <w:adjustRightInd w:val="0"/>
              <w:rPr>
                <w:ins w:id="16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58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Ammattihenkilön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nimi</w:t>
              </w:r>
              <w:proofErr w:type="spellEnd"/>
              <w:r w:rsidRPr="00305270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02400C9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5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60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E2EDBF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6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62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BA2D1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6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6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Reino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F5F998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6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66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1928EC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6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68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E7CA9D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6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70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F8C3109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7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72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0420C3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7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7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representedOrganization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0DCAE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7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76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</w:t>
              </w:r>
              <w:proofErr w:type="gramEnd"/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palveluyksikkö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D2E51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7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78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110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4EBDCFE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7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680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789F37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8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2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24EB597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8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4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A43448A" w14:textId="4C2D4B8B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6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686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590B37BA" w14:textId="00C1F78A" w:rsidR="00DE68AB" w:rsidDel="00AE5A5F" w:rsidRDefault="00DE68AB" w:rsidP="0007114D">
      <w:pPr>
        <w:rPr>
          <w:del w:id="1687" w:author="Tekijä"/>
          <w:lang w:eastAsia="fi-FI"/>
        </w:rPr>
      </w:pPr>
      <w:del w:id="1688" w:author="Tekijä">
        <w:r w:rsidDel="00AE5A5F">
          <w:rPr>
            <w:lang w:eastAsia="fi-FI"/>
          </w:rPr>
          <w:delText>Lausunnon antajan tiedot (merkinnän tekijä ja organisaatio) ilmoitetaan näkymätasolla merkinnän tiedoissa (author</w:delText>
        </w:r>
        <w:r w:rsidR="00C821B7" w:rsidDel="00AE5A5F">
          <w:rPr>
            <w:lang w:eastAsia="fi-FI"/>
          </w:rPr>
          <w:delText>-</w:delText>
        </w:r>
        <w:r w:rsidDel="00AE5A5F">
          <w:rPr>
            <w:lang w:eastAsia="fi-FI"/>
          </w:rPr>
          <w:delText xml:space="preserve">elementti). </w:delText>
        </w:r>
        <w:r w:rsidR="00D87AEB" w:rsidDel="00AE5A5F">
          <w:rPr>
            <w:lang w:eastAsia="fi-FI"/>
          </w:rPr>
          <w:delText>Lausunnon antaja on yleensä radiologi.</w:delText>
        </w:r>
        <w:r w:rsidR="00170787" w:rsidDel="00AE5A5F">
          <w:rPr>
            <w:lang w:eastAsia="fi-FI"/>
          </w:rPr>
          <w:delText xml:space="preserve"> Rakenne on sama kuin pyynnön ja tutkimuksen tekijän tietojen ilmoittamisessa.</w:delText>
        </w:r>
      </w:del>
    </w:p>
    <w:p w14:paraId="590B37BB" w14:textId="2C421A5D" w:rsidR="00DE68AB" w:rsidDel="00AE5A5F" w:rsidRDefault="00DE68AB" w:rsidP="0007114D">
      <w:pPr>
        <w:rPr>
          <w:del w:id="1689" w:author="Tekijä"/>
          <w:lang w:eastAsia="fi-FI"/>
        </w:rPr>
      </w:pPr>
    </w:p>
    <w:p w14:paraId="590B37BC" w14:textId="00B7E03A" w:rsidR="00DE68AB" w:rsidRDefault="00DE68AB" w:rsidP="00DE68AB">
      <w:pPr>
        <w:rPr>
          <w:lang w:eastAsia="fi-FI"/>
        </w:rPr>
      </w:pPr>
      <w:del w:id="1690" w:author="Tekijä">
        <w:r w:rsidDel="00AE5A5F">
          <w:rPr>
            <w:lang w:eastAsia="fi-FI"/>
          </w:rPr>
          <w:delText>Lausunnon antohetki sijoitetaan author.time-elementtiin.</w:delText>
        </w:r>
      </w:del>
    </w:p>
    <w:p w14:paraId="590B37F0" w14:textId="6FE7464B" w:rsidR="00DE68AB" w:rsidRDefault="00DE68AB" w:rsidP="00F219ED">
      <w:pPr>
        <w:pStyle w:val="Otsikko2"/>
        <w:rPr>
          <w:lang w:eastAsia="fi-FI"/>
        </w:rPr>
      </w:pPr>
      <w:bookmarkStart w:id="1691" w:name="_Toc403323895"/>
      <w:proofErr w:type="spellStart"/>
      <w:r>
        <w:rPr>
          <w:lang w:eastAsia="fi-FI"/>
        </w:rPr>
        <w:t>Hoitoprosessin</w:t>
      </w:r>
      <w:proofErr w:type="spell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vaihe</w:t>
      </w:r>
      <w:proofErr w:type="spellEnd"/>
      <w:r>
        <w:rPr>
          <w:lang w:eastAsia="fi-FI"/>
        </w:rPr>
        <w:t xml:space="preserve"> </w:t>
      </w:r>
      <w:proofErr w:type="gramStart"/>
      <w:r>
        <w:rPr>
          <w:lang w:eastAsia="fi-FI"/>
        </w:rPr>
        <w:t>ja</w:t>
      </w:r>
      <w:proofErr w:type="gramEnd"/>
      <w:r>
        <w:rPr>
          <w:lang w:eastAsia="fi-FI"/>
        </w:rPr>
        <w:t xml:space="preserve"> </w:t>
      </w:r>
      <w:proofErr w:type="spellStart"/>
      <w:r>
        <w:rPr>
          <w:lang w:eastAsia="fi-FI"/>
        </w:rPr>
        <w:t>otsikko</w:t>
      </w:r>
      <w:bookmarkEnd w:id="1691"/>
      <w:proofErr w:type="spellEnd"/>
    </w:p>
    <w:p w14:paraId="590B37F1" w14:textId="6392F17E" w:rsidR="0007114D" w:rsidRDefault="00BE41C2" w:rsidP="0007114D">
      <w:pPr>
        <w:rPr>
          <w:lang w:eastAsia="fi-FI"/>
        </w:rPr>
      </w:pPr>
      <w:r>
        <w:rPr>
          <w:lang w:eastAsia="fi-FI"/>
        </w:rPr>
        <w:t>Lausunnot tiedot laitetaan hoidon toteutus vaiheen alle. Otsik</w:t>
      </w:r>
      <w:ins w:id="1692" w:author="Tekijä">
        <w:r w:rsidR="001427ED">
          <w:rPr>
            <w:lang w:eastAsia="fi-FI"/>
          </w:rPr>
          <w:t>oksi</w:t>
        </w:r>
      </w:ins>
      <w:del w:id="1693" w:author="Tekijä">
        <w:r w:rsidDel="001427ED">
          <w:rPr>
            <w:lang w:eastAsia="fi-FI"/>
          </w:rPr>
          <w:delText>koon</w:delText>
        </w:r>
      </w:del>
      <w:r>
        <w:rPr>
          <w:lang w:eastAsia="fi-FI"/>
        </w:rPr>
        <w:t xml:space="preserve"> </w:t>
      </w:r>
      <w:del w:id="1694" w:author="Tekijä">
        <w:r w:rsidDel="00AE5A5F">
          <w:rPr>
            <w:lang w:eastAsia="fi-FI"/>
          </w:rPr>
          <w:delText xml:space="preserve">tulee </w:delText>
        </w:r>
      </w:del>
      <w:ins w:id="1695" w:author="Tekijä">
        <w:r w:rsidR="00AE5A5F">
          <w:rPr>
            <w:lang w:eastAsia="fi-FI"/>
          </w:rPr>
          <w:t xml:space="preserve">annetaan </w:t>
        </w:r>
      </w:ins>
      <w:r>
        <w:rPr>
          <w:lang w:eastAsia="fi-FI"/>
        </w:rPr>
        <w:t xml:space="preserve">Lausunnot, koodi </w:t>
      </w:r>
      <w:ins w:id="1696" w:author="Tekijä">
        <w:r w:rsidR="001427ED">
          <w:rPr>
            <w:lang w:eastAsia="fi-FI"/>
          </w:rPr>
          <w:t xml:space="preserve">on </w:t>
        </w:r>
      </w:ins>
      <w:r>
        <w:rPr>
          <w:lang w:eastAsia="fi-FI"/>
        </w:rPr>
        <w:t>62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42811" w:rsidRPr="00771F4C" w14:paraId="194C0742" w14:textId="77777777" w:rsidTr="00642811">
        <w:tc>
          <w:tcPr>
            <w:tcW w:w="9629" w:type="dxa"/>
          </w:tcPr>
          <w:p w14:paraId="1FCCCCB7" w14:textId="333A2D8F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</w:t>
            </w:r>
            <w:proofErr w:type="gramStart"/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 Hoitoprosessin</w:t>
            </w:r>
            <w:proofErr w:type="gramEnd"/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vaihe 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ED654E9" w14:textId="4B2F0124" w:rsidR="00642811" w:rsidRPr="00305270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4F842C9C" w14:textId="654BAA00" w:rsidR="00642811" w:rsidRPr="00305270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section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1CB03ED5" w14:textId="22C5BFBB" w:rsidR="00642811" w:rsidRPr="00305270" w:rsidRDefault="00642811" w:rsidP="00AE5A5F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del w:id="1697" w:author="Tekijä">
              <w:r w:rsidRPr="00305270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</w:del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code</w:t>
            </w:r>
            <w:proofErr w:type="spellEnd"/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0527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052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15</w:t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0527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052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1.2.246.537.6.13.2006</w:t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0527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codeSystemName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052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AR/YDIN - Hoitoprosessin vaihe</w:t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</w:t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 xml:space="preserve"> </w:t>
            </w:r>
            <w:proofErr w:type="spellStart"/>
            <w:r w:rsidRPr="00305270">
              <w:rPr>
                <w:rFonts w:ascii="Courier New" w:hAnsi="Courier New" w:cs="Courier New"/>
                <w:color w:val="FF0000"/>
                <w:sz w:val="18"/>
                <w:lang w:eastAsia="fi-FI"/>
              </w:rPr>
              <w:t>displayName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="</w:t>
            </w:r>
            <w:r w:rsidRPr="003052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toteutus</w:t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"/&gt;</w:t>
            </w:r>
          </w:p>
          <w:p w14:paraId="306722E8" w14:textId="17593AD5" w:rsidR="00642811" w:rsidRPr="00305270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  <w:r w:rsidRPr="00305270">
              <w:rPr>
                <w:rFonts w:ascii="Courier New" w:hAnsi="Courier New" w:cs="Courier New"/>
                <w:color w:val="000000"/>
                <w:sz w:val="18"/>
                <w:lang w:eastAsia="fi-FI"/>
              </w:rPr>
              <w:t>Hoidon toteutus</w:t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&lt;/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title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7FB2FA97" w14:textId="64164B27" w:rsidR="00642811" w:rsidRPr="00305270" w:rsidDel="00AE5A5F" w:rsidRDefault="00642811" w:rsidP="00642811">
            <w:pPr>
              <w:autoSpaceDE w:val="0"/>
              <w:autoSpaceDN w:val="0"/>
              <w:adjustRightInd w:val="0"/>
              <w:rPr>
                <w:del w:id="169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1699" w:author="Tekijä">
              <w:r w:rsidRPr="00305270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305270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305270" w:rsidDel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Pr="00305270" w:rsidDel="00AE5A5F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eastAsia="fi-FI"/>
                </w:rPr>
                <w:delText xml:space="preserve">  Lausunto   </w:delText>
              </w:r>
              <w:r w:rsidRPr="00305270" w:rsidDel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</w:del>
          </w:p>
          <w:p w14:paraId="10446AAB" w14:textId="17C84FED" w:rsidR="00642811" w:rsidRPr="00305270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</w:t>
            </w:r>
            <w:proofErr w:type="spellStart"/>
            <w:r w:rsidRPr="00305270">
              <w:rPr>
                <w:rFonts w:ascii="Courier New" w:hAnsi="Courier New" w:cs="Courier New"/>
                <w:color w:val="800000"/>
                <w:sz w:val="18"/>
                <w:lang w:eastAsia="fi-FI"/>
              </w:rPr>
              <w:t>component</w:t>
            </w:r>
            <w:proofErr w:type="spellEnd"/>
            <w:r w:rsidRPr="00305270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&gt;</w:t>
            </w:r>
          </w:p>
          <w:p w14:paraId="2BBCE6AF" w14:textId="7AAF03F9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305270">
              <w:rPr>
                <w:rFonts w:ascii="Courier New" w:hAnsi="Courier New" w:cs="Courier New"/>
                <w:i/>
                <w:iCs/>
                <w:color w:val="008080"/>
                <w:sz w:val="18"/>
                <w:lang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8EA82C5" w14:textId="630B2403" w:rsidR="00642811" w:rsidRPr="00427FAD" w:rsidRDefault="00642811" w:rsidP="00AE5A5F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1700" w:author="Tekijä">
              <w:r w:rsidRPr="00427FA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62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 xml:space="preserve">AR/YDIN - 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Otsikot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proofErr w:type="spellStart"/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Lausunnot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941B866" w14:textId="4778B0B2" w:rsidR="00642811" w:rsidRPr="00427FAD" w:rsidRDefault="00642811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proofErr w:type="spellStart"/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Lausunto</w:t>
            </w:r>
            <w:proofErr w:type="spellEnd"/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="00E14372" w:rsidRPr="00771F4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BAD22C3" w14:textId="77777777" w:rsidR="00642811" w:rsidRDefault="00642811" w:rsidP="0007114D">
      <w:pPr>
        <w:rPr>
          <w:lang w:eastAsia="fi-FI"/>
        </w:rPr>
      </w:pPr>
    </w:p>
    <w:p w14:paraId="590B37FF" w14:textId="29F72627" w:rsidR="00BE41C2" w:rsidRDefault="00BE41C2" w:rsidP="00F219ED">
      <w:pPr>
        <w:pStyle w:val="Otsikko2"/>
        <w:rPr>
          <w:lang w:eastAsia="fi-FI"/>
        </w:rPr>
      </w:pPr>
      <w:bookmarkStart w:id="1701" w:name="_Toc403323896"/>
      <w:proofErr w:type="spellStart"/>
      <w:r>
        <w:rPr>
          <w:lang w:eastAsia="fi-FI"/>
        </w:rPr>
        <w:t>Lausun</w:t>
      </w:r>
      <w:del w:id="1702" w:author="Tekijä">
        <w:r w:rsidDel="00AE5A5F">
          <w:rPr>
            <w:lang w:eastAsia="fi-FI"/>
          </w:rPr>
          <w:delText>toteksti</w:delText>
        </w:r>
        <w:r w:rsidR="00E14372" w:rsidDel="00AE5A5F">
          <w:rPr>
            <w:lang w:eastAsia="fi-FI"/>
          </w:rPr>
          <w:delText xml:space="preserve"> ja lausunnon tila</w:delText>
        </w:r>
      </w:del>
      <w:ins w:id="1703" w:author="Tekijä">
        <w:r w:rsidR="00AE5A5F">
          <w:rPr>
            <w:lang w:eastAsia="fi-FI"/>
          </w:rPr>
          <w:t>non</w:t>
        </w:r>
        <w:proofErr w:type="spellEnd"/>
        <w:r w:rsidR="00AE5A5F">
          <w:rPr>
            <w:lang w:eastAsia="fi-FI"/>
          </w:rPr>
          <w:t xml:space="preserve"> </w:t>
        </w:r>
        <w:proofErr w:type="spellStart"/>
        <w:r w:rsidR="00AE5A5F">
          <w:rPr>
            <w:lang w:eastAsia="fi-FI"/>
          </w:rPr>
          <w:t>tiedot</w:t>
        </w:r>
        <w:proofErr w:type="spellEnd"/>
        <w:r w:rsidR="00AE5A5F">
          <w:rPr>
            <w:lang w:eastAsia="fi-FI"/>
          </w:rPr>
          <w:t xml:space="preserve"> </w:t>
        </w:r>
        <w:proofErr w:type="spellStart"/>
        <w:r w:rsidR="00AE5A5F">
          <w:rPr>
            <w:lang w:eastAsia="fi-FI"/>
          </w:rPr>
          <w:t>näyttömuodossa</w:t>
        </w:r>
      </w:ins>
      <w:bookmarkEnd w:id="1701"/>
      <w:proofErr w:type="spellEnd"/>
    </w:p>
    <w:p w14:paraId="590B3800" w14:textId="3BAC1F90" w:rsidR="00BE41C2" w:rsidDel="00AE5A5F" w:rsidRDefault="00BE41C2" w:rsidP="00AE5A5F">
      <w:pPr>
        <w:rPr>
          <w:del w:id="1704" w:author="Tekijä"/>
          <w:lang w:eastAsia="fi-FI"/>
        </w:rPr>
      </w:pPr>
      <w:r w:rsidRPr="00BE41C2">
        <w:rPr>
          <w:lang w:eastAsia="fi-FI"/>
        </w:rPr>
        <w:t xml:space="preserve">Lausunto esitetään tekstimuodossa </w:t>
      </w:r>
      <w:proofErr w:type="spellStart"/>
      <w:r w:rsidRPr="00BE41C2">
        <w:rPr>
          <w:lang w:eastAsia="fi-FI"/>
        </w:rPr>
        <w:t>text</w:t>
      </w:r>
      <w:proofErr w:type="spellEnd"/>
      <w:r w:rsidRPr="00BE41C2">
        <w:rPr>
          <w:lang w:eastAsia="fi-FI"/>
        </w:rPr>
        <w:t xml:space="preserve">-elementissä. </w:t>
      </w:r>
      <w:del w:id="1705" w:author="Tekijä">
        <w:r w:rsidDel="00AE5A5F">
          <w:rPr>
            <w:lang w:eastAsia="fi-FI"/>
          </w:rPr>
          <w:delText>Tälle ei varsinaisesti ole stand</w:delText>
        </w:r>
        <w:r w:rsidR="00C821B7" w:rsidDel="00AE5A5F">
          <w:rPr>
            <w:lang w:eastAsia="fi-FI"/>
          </w:rPr>
          <w:delText>ard</w:delText>
        </w:r>
        <w:r w:rsidDel="00AE5A5F">
          <w:rPr>
            <w:lang w:eastAsia="fi-FI"/>
          </w:rPr>
          <w:delText>oitua muotoa, mutta eräät radiologit ovat kuitenkin ehdottaneet seuraavaa yleistä templatea ohjaamaan kirjoitusta ja varmistamaan, että kaikki tule sanottua. Itse otsikot eivät välttämättä edes näy lopullisessa tekstissä: suoritustekniikat</w:delText>
        </w:r>
        <w:r w:rsidR="00B05E3D" w:rsidDel="00AE5A5F">
          <w:rPr>
            <w:lang w:eastAsia="fi-FI"/>
          </w:rPr>
          <w:delText>, haitat, löydökset, yhteenveto ja</w:delText>
        </w:r>
        <w:r w:rsidDel="00AE5A5F">
          <w:rPr>
            <w:lang w:eastAsia="fi-FI"/>
          </w:rPr>
          <w:delText xml:space="preserve"> suositukset. Proosan otsikointi vaihtelee myös paljon tutkimustyypeittäin.</w:delText>
        </w:r>
      </w:del>
    </w:p>
    <w:p w14:paraId="4326D3E1" w14:textId="5543A7EF" w:rsidR="00E14372" w:rsidDel="00AE5A5F" w:rsidRDefault="00E14372" w:rsidP="00AE5A5F">
      <w:pPr>
        <w:rPr>
          <w:del w:id="1706" w:author="Tekijä"/>
          <w:lang w:eastAsia="fi-FI"/>
        </w:rPr>
      </w:pPr>
    </w:p>
    <w:p w14:paraId="3297714E" w14:textId="35088EF2" w:rsidR="00E14372" w:rsidRDefault="00E14372" w:rsidP="00AE5A5F">
      <w:pPr>
        <w:rPr>
          <w:lang w:eastAsia="fi-FI"/>
        </w:rPr>
      </w:pPr>
      <w:del w:id="1707" w:author="Tekijä">
        <w:r w:rsidDel="00AE5A5F">
          <w:rPr>
            <w:lang w:eastAsia="fi-FI"/>
          </w:rPr>
          <w:delText>Lausunnon tila tarkoittaa sitä, onko kyseessä alustava-, lopullinen- vai lisälausunto[12].</w:delText>
        </w:r>
      </w:del>
    </w:p>
    <w:p w14:paraId="439B2997" w14:textId="77777777" w:rsidR="00E14372" w:rsidRDefault="00E14372" w:rsidP="00BE41C2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AE5A5F" w14:paraId="696FF5E0" w14:textId="77777777" w:rsidTr="00E14372">
        <w:tc>
          <w:tcPr>
            <w:tcW w:w="9629" w:type="dxa"/>
          </w:tcPr>
          <w:p w14:paraId="40354093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09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OID1.2.246.10.1234567.14.2014.123.3.1.1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55FB1ED8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DDB1D56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852" w:hanging="852"/>
              <w:rPr>
                <w:ins w:id="17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Lausuttu kuvantamistutkimus: GD1QA Thoraxin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natiiviröntgen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makuuasennossa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7A01300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Lausutun tutkimuksen puoli: Oikea puoli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1A9D4B53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Lausuntoajankohta: 20.6.2014 klo 15:20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1F5F788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1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1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Lausunnon antaja: Reino Radiologi, LL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2C9EE666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852" w:hanging="852"/>
              <w:rPr>
                <w:ins w:id="17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2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Lausunnon antajan palveluyksikkö: XXX sairaanhoitopiiri kuvantaminen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6F9A25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1D66BF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2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OID1.2.246.10.1234567.14.2014.123.3.1.2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9F842E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2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Lausunnon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tila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: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Lopullinen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42AD0B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2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996A71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3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OID1.2.246.10.1234567.14.2014.123.3.1.3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1394313D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1136" w:hanging="1136"/>
              <w:rPr>
                <w:ins w:id="17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Lausunto tekstinä: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Näyttää kovasti merkilliseltä ja kummalliselta. En ole ikinä ennen nähnyt mitään vastaavaa!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Ei vertailukuvia arkistossa. Kauttaaltaan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frontaali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-, </w:t>
              </w:r>
              <w:proofErr w:type="spellStart"/>
              <w:proofErr w:type="gram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maksillaari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  ja</w:t>
              </w:r>
              <w:proofErr w:type="gram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sphenoidaaliontelot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ilmastoituvat normaalisti, ei mainittavia limakalvoturvotuksia missään onteloissa. Molemmin puolin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infundibulumit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avoimet. </w:t>
              </w:r>
              <w:proofErr w:type="spellStart"/>
              <w:proofErr w:type="gram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Nenäseptum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devioi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aavistuksen oikealle, ja </w:t>
              </w:r>
              <w:proofErr w:type="spellStart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ethmoidaalialueella</w:t>
              </w:r>
              <w:proofErr w:type="spell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aivan vähäistä limakalvoturvotusta.</w:t>
              </w:r>
              <w:proofErr w:type="gramEnd"/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Keros-luokka 2.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731A08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3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5E7BA0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3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paragraph</w:t>
              </w:r>
              <w:proofErr w:type="spellEnd"/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OID1.2.246.10.1234567.14.2014.123.3.1.4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25D767D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3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3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Arvio tutkimuksen tuloksesta: Poikkeava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proofErr w:type="spellEnd"/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3B88FA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17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BE84A1D" w14:textId="3169B154" w:rsidR="00E14372" w:rsidRPr="00AE5A5F" w:rsidRDefault="00AE5A5F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42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3BEC2EAD" w14:textId="77777777" w:rsidR="00E14372" w:rsidRDefault="00E14372" w:rsidP="00BE41C2">
      <w:pPr>
        <w:rPr>
          <w:lang w:eastAsia="fi-FI"/>
        </w:rPr>
      </w:pPr>
    </w:p>
    <w:p w14:paraId="590B380B" w14:textId="37C94972" w:rsidR="00BE41C2" w:rsidRPr="009E2E55" w:rsidRDefault="00BE41C2" w:rsidP="00F219ED">
      <w:pPr>
        <w:pStyle w:val="Otsikko2"/>
        <w:rPr>
          <w:lang w:val="fi-FI" w:eastAsia="fi-FI"/>
        </w:rPr>
      </w:pPr>
      <w:bookmarkStart w:id="1743" w:name="_Toc403323897"/>
      <w:del w:id="1744" w:author="Tekijä">
        <w:r w:rsidRPr="009E2E55" w:rsidDel="00FD593E">
          <w:rPr>
            <w:lang w:val="fi-FI" w:eastAsia="fi-FI"/>
          </w:rPr>
          <w:delText xml:space="preserve">Lausunto </w:delText>
        </w:r>
      </w:del>
      <w:ins w:id="1745" w:author="Tekijä">
        <w:r w:rsidR="00FD593E" w:rsidRPr="009E2E55">
          <w:rPr>
            <w:lang w:val="fi-FI" w:eastAsia="fi-FI"/>
          </w:rPr>
          <w:t>Lausun</w:t>
        </w:r>
        <w:r w:rsidR="00FD593E">
          <w:rPr>
            <w:lang w:val="fi-FI" w:eastAsia="fi-FI"/>
          </w:rPr>
          <w:t>non</w:t>
        </w:r>
        <w:r w:rsidR="00FD593E" w:rsidRPr="009E2E55">
          <w:rPr>
            <w:lang w:val="fi-FI" w:eastAsia="fi-FI"/>
          </w:rPr>
          <w:t xml:space="preserve"> </w:t>
        </w:r>
      </w:ins>
      <w:del w:id="1746" w:author="Tekijä">
        <w:r w:rsidRPr="009E2E55" w:rsidDel="00AE5A5F">
          <w:rPr>
            <w:lang w:val="fi-FI" w:eastAsia="fi-FI"/>
          </w:rPr>
          <w:delText xml:space="preserve">rakenteisena ja </w:delText>
        </w:r>
        <w:r w:rsidR="00D87AEB" w:rsidRPr="009E2E55" w:rsidDel="00AE5A5F">
          <w:rPr>
            <w:lang w:val="fi-FI" w:eastAsia="fi-FI"/>
          </w:rPr>
          <w:delText>viittaus</w:delText>
        </w:r>
        <w:r w:rsidRPr="009E2E55" w:rsidDel="00AE5A5F">
          <w:rPr>
            <w:lang w:val="fi-FI" w:eastAsia="fi-FI"/>
          </w:rPr>
          <w:delText xml:space="preserve"> lausuttuihin tutkimuksiin</w:delText>
        </w:r>
      </w:del>
      <w:ins w:id="1747" w:author="Tekijä">
        <w:r w:rsidR="00AE5A5F">
          <w:rPr>
            <w:lang w:val="fi-FI" w:eastAsia="fi-FI"/>
          </w:rPr>
          <w:t>tiedot rakenteisessa muodossa</w:t>
        </w:r>
      </w:ins>
      <w:bookmarkEnd w:id="1743"/>
    </w:p>
    <w:p w14:paraId="590B380C" w14:textId="76EB3148" w:rsidR="00BE41C2" w:rsidRDefault="00FD593E" w:rsidP="0007114D">
      <w:pPr>
        <w:rPr>
          <w:lang w:eastAsia="fi-FI"/>
        </w:rPr>
      </w:pPr>
      <w:proofErr w:type="spellStart"/>
      <w:ins w:id="1748" w:author="Tekijä">
        <w:r>
          <w:rPr>
            <w:lang w:eastAsia="fi-FI"/>
          </w:rPr>
          <w:t>Entry.templateId</w:t>
        </w:r>
        <w:proofErr w:type="spellEnd"/>
        <w:del w:id="1749" w:author="Tekijä">
          <w:r w:rsidDel="001427ED">
            <w:rPr>
              <w:lang w:eastAsia="fi-FI"/>
            </w:rPr>
            <w:delText xml:space="preserve"> </w:delText>
          </w:r>
        </w:del>
        <w:r w:rsidR="001427ED">
          <w:rPr>
            <w:lang w:eastAsia="fi-FI"/>
          </w:rPr>
          <w:t>-</w:t>
        </w:r>
        <w:r>
          <w:rPr>
            <w:lang w:eastAsia="fi-FI"/>
          </w:rPr>
          <w:t xml:space="preserve">kohdassa </w:t>
        </w:r>
        <w:proofErr w:type="spellStart"/>
        <w:r>
          <w:rPr>
            <w:lang w:eastAsia="fi-FI"/>
          </w:rPr>
          <w:t>annetaaan</w:t>
        </w:r>
        <w:proofErr w:type="spellEnd"/>
        <w:r>
          <w:rPr>
            <w:lang w:eastAsia="fi-FI"/>
          </w:rPr>
          <w:t xml:space="preserve"> CDA-määrittelyn </w:t>
        </w:r>
        <w:proofErr w:type="spellStart"/>
        <w:r>
          <w:rPr>
            <w:lang w:eastAsia="fi-FI"/>
          </w:rPr>
          <w:t>oid</w:t>
        </w:r>
        <w:proofErr w:type="spellEnd"/>
        <w:r>
          <w:rPr>
            <w:lang w:eastAsia="fi-FI"/>
          </w:rPr>
          <w:t xml:space="preserve">, jonka mukaisesti </w:t>
        </w:r>
        <w:proofErr w:type="spellStart"/>
        <w:r>
          <w:rPr>
            <w:lang w:eastAsia="fi-FI"/>
          </w:rPr>
          <w:t>entry</w:t>
        </w:r>
        <w:proofErr w:type="spellEnd"/>
        <w:r>
          <w:rPr>
            <w:lang w:eastAsia="fi-FI"/>
          </w:rPr>
          <w:t xml:space="preserve"> on toteutettu. </w:t>
        </w:r>
      </w:ins>
      <w:r w:rsidR="00D87AEB">
        <w:rPr>
          <w:lang w:eastAsia="fi-FI"/>
        </w:rPr>
        <w:t xml:space="preserve">Lausunnon </w:t>
      </w:r>
      <w:ins w:id="1750" w:author="Tekijä">
        <w:r>
          <w:rPr>
            <w:lang w:eastAsia="fi-FI"/>
          </w:rPr>
          <w:t xml:space="preserve">tekninen </w:t>
        </w:r>
      </w:ins>
      <w:r w:rsidR="00D87AEB">
        <w:rPr>
          <w:lang w:eastAsia="fi-FI"/>
        </w:rPr>
        <w:t xml:space="preserve">tunniste sijoitetaan </w:t>
      </w:r>
      <w:proofErr w:type="spellStart"/>
      <w:r w:rsidR="00D87AEB">
        <w:rPr>
          <w:lang w:eastAsia="fi-FI"/>
        </w:rPr>
        <w:t>observationin</w:t>
      </w:r>
      <w:proofErr w:type="spellEnd"/>
      <w:r w:rsidR="00D87AEB">
        <w:rPr>
          <w:lang w:eastAsia="fi-FI"/>
        </w:rPr>
        <w:t xml:space="preserve"> id-elementtiin</w:t>
      </w:r>
      <w:ins w:id="1751" w:author="Tekijä">
        <w:r w:rsidR="001427ED">
          <w:rPr>
            <w:lang w:eastAsia="fi-FI"/>
          </w:rPr>
          <w:t>.</w:t>
        </w:r>
      </w:ins>
      <w:del w:id="1752" w:author="Tekijä">
        <w:r w:rsidR="0099736C" w:rsidDel="001427ED">
          <w:rPr>
            <w:lang w:eastAsia="fi-FI"/>
          </w:rPr>
          <w:delText>,</w:delText>
        </w:r>
      </w:del>
      <w:r w:rsidR="0099736C">
        <w:rPr>
          <w:lang w:eastAsia="fi-FI"/>
        </w:rPr>
        <w:t xml:space="preserve"> </w:t>
      </w:r>
      <w:del w:id="1753" w:author="Tekijä">
        <w:r w:rsidR="0099736C" w:rsidDel="001427ED">
          <w:rPr>
            <w:lang w:eastAsia="fi-FI"/>
          </w:rPr>
          <w:delText>o</w:delText>
        </w:r>
      </w:del>
      <w:proofErr w:type="spellStart"/>
      <w:ins w:id="1754" w:author="Tekijä">
        <w:r w:rsidR="001427ED">
          <w:rPr>
            <w:lang w:eastAsia="fi-FI"/>
          </w:rPr>
          <w:t>O</w:t>
        </w:r>
      </w:ins>
      <w:r w:rsidR="0099736C">
        <w:rPr>
          <w:lang w:eastAsia="fi-FI"/>
        </w:rPr>
        <w:t>bervationissa</w:t>
      </w:r>
      <w:proofErr w:type="spellEnd"/>
      <w:r w:rsidR="0099736C">
        <w:rPr>
          <w:lang w:eastAsia="fi-FI"/>
        </w:rPr>
        <w:t xml:space="preserve"> </w:t>
      </w:r>
      <w:proofErr w:type="spellStart"/>
      <w:r w:rsidR="0099736C">
        <w:rPr>
          <w:lang w:eastAsia="fi-FI"/>
        </w:rPr>
        <w:t>templateid:nä</w:t>
      </w:r>
      <w:proofErr w:type="spellEnd"/>
      <w:r w:rsidR="0099736C">
        <w:rPr>
          <w:lang w:eastAsia="fi-FI"/>
        </w:rPr>
        <w:t xml:space="preserve"> käytetään kuvantamislausunnon </w:t>
      </w:r>
      <w:proofErr w:type="spellStart"/>
      <w:r w:rsidR="0099736C">
        <w:rPr>
          <w:lang w:eastAsia="fi-FI"/>
        </w:rPr>
        <w:t>templateid:tä</w:t>
      </w:r>
      <w:proofErr w:type="spellEnd"/>
      <w:r w:rsidR="0099736C">
        <w:rPr>
          <w:lang w:eastAsia="fi-FI"/>
        </w:rPr>
        <w:t xml:space="preserve"> </w:t>
      </w:r>
      <w:r w:rsidR="0099736C" w:rsidRPr="0099736C">
        <w:rPr>
          <w:lang w:eastAsia="fi-FI"/>
        </w:rPr>
        <w:t>1.2.246.537.6.12.999.2003.</w:t>
      </w:r>
      <w:proofErr w:type="gramStart"/>
      <w:r w:rsidR="0099736C" w:rsidRPr="0099736C">
        <w:rPr>
          <w:lang w:eastAsia="fi-FI"/>
        </w:rPr>
        <w:t>24</w:t>
      </w:r>
      <w:r w:rsidR="0099736C">
        <w:rPr>
          <w:lang w:eastAsia="fi-FI"/>
        </w:rPr>
        <w:t xml:space="preserve"> </w:t>
      </w:r>
      <w:r w:rsidR="00D87AEB">
        <w:rPr>
          <w:lang w:eastAsia="fi-FI"/>
        </w:rPr>
        <w:t>.</w:t>
      </w:r>
      <w:proofErr w:type="gramEnd"/>
      <w:r w:rsidR="00D87AEB">
        <w:rPr>
          <w:lang w:eastAsia="fi-FI"/>
        </w:rPr>
        <w:t xml:space="preserve"> </w:t>
      </w:r>
      <w:proofErr w:type="gramStart"/>
      <w:r w:rsidR="0099736C">
        <w:rPr>
          <w:lang w:eastAsia="fi-FI"/>
        </w:rPr>
        <w:t xml:space="preserve">Lausutun tutkimuksen koodi </w:t>
      </w:r>
      <w:ins w:id="1755" w:author="Tekijä">
        <w:r>
          <w:rPr>
            <w:lang w:eastAsia="fi-FI"/>
          </w:rPr>
          <w:t xml:space="preserve">ja mahdollinen tarkenne </w:t>
        </w:r>
      </w:ins>
      <w:r w:rsidR="0099736C">
        <w:rPr>
          <w:lang w:eastAsia="fi-FI"/>
        </w:rPr>
        <w:t xml:space="preserve">annetaan </w:t>
      </w:r>
      <w:proofErr w:type="spellStart"/>
      <w:r w:rsidR="0099736C">
        <w:rPr>
          <w:lang w:eastAsia="fi-FI"/>
        </w:rPr>
        <w:t>code</w:t>
      </w:r>
      <w:proofErr w:type="spellEnd"/>
      <w:ins w:id="1756" w:author="Tekijä">
        <w:r w:rsidR="001427ED">
          <w:rPr>
            <w:lang w:eastAsia="fi-FI"/>
          </w:rPr>
          <w:t>-</w:t>
        </w:r>
      </w:ins>
      <w:del w:id="1757" w:author="Tekijä">
        <w:r w:rsidR="0099736C" w:rsidDel="001427ED">
          <w:rPr>
            <w:lang w:eastAsia="fi-FI"/>
          </w:rPr>
          <w:delText xml:space="preserve"> </w:delText>
        </w:r>
      </w:del>
      <w:r w:rsidR="0099736C">
        <w:rPr>
          <w:lang w:eastAsia="fi-FI"/>
        </w:rPr>
        <w:t>elementissä</w:t>
      </w:r>
      <w:ins w:id="1758" w:author="Tekijä">
        <w:r>
          <w:rPr>
            <w:lang w:eastAsia="fi-FI"/>
          </w:rPr>
          <w:t xml:space="preserve"> samalla tavalla kuin pyynnön ja tehdyn tutkimuksen kohdalla.</w:t>
        </w:r>
        <w:proofErr w:type="gramEnd"/>
        <w:r>
          <w:rPr>
            <w:lang w:eastAsia="fi-FI"/>
          </w:rPr>
          <w:t xml:space="preserve"> Lausuntoajankohta annetaan </w:t>
        </w:r>
        <w:proofErr w:type="spellStart"/>
        <w:r>
          <w:rPr>
            <w:lang w:eastAsia="fi-FI"/>
          </w:rPr>
          <w:t>effectiveTime:ssä</w:t>
        </w:r>
        <w:proofErr w:type="spellEnd"/>
        <w:r>
          <w:rPr>
            <w:lang w:eastAsia="fi-FI"/>
          </w:rPr>
          <w:t>.</w:t>
        </w:r>
      </w:ins>
      <w:r w:rsidR="0099736C">
        <w:rPr>
          <w:lang w:eastAsia="fi-FI"/>
        </w:rPr>
        <w:t xml:space="preserve"> </w:t>
      </w:r>
      <w:del w:id="1759" w:author="Tekijä">
        <w:r w:rsidR="0099736C" w:rsidDel="00FD593E">
          <w:rPr>
            <w:lang w:eastAsia="fi-FI"/>
          </w:rPr>
          <w:delText>ja l</w:delText>
        </w:r>
        <w:r w:rsidR="00D87AEB" w:rsidDel="00FD593E">
          <w:rPr>
            <w:lang w:eastAsia="fi-FI"/>
          </w:rPr>
          <w:delText>ausuttuihin tutkimuksiin viitataan reference – external</w:delText>
        </w:r>
        <w:r w:rsidR="00C821B7" w:rsidDel="00FD593E">
          <w:rPr>
            <w:lang w:eastAsia="fi-FI"/>
          </w:rPr>
          <w:delText>O</w:delText>
        </w:r>
        <w:r w:rsidR="00D87AEB" w:rsidDel="00FD593E">
          <w:rPr>
            <w:lang w:eastAsia="fi-FI"/>
          </w:rPr>
          <w:delText xml:space="preserve">bservation </w:delText>
        </w:r>
        <w:r w:rsidR="00C821B7" w:rsidDel="00FD593E">
          <w:rPr>
            <w:lang w:eastAsia="fi-FI"/>
          </w:rPr>
          <w:delText>-</w:delText>
        </w:r>
        <w:r w:rsidR="00D87AEB" w:rsidDel="00FD593E">
          <w:rPr>
            <w:lang w:eastAsia="fi-FI"/>
          </w:rPr>
          <w:delText>rakenteella ao. esimerkin mukaisesti.</w:delText>
        </w:r>
        <w:r w:rsidR="00A21CC5" w:rsidDel="00FD593E">
          <w:rPr>
            <w:lang w:eastAsia="fi-FI"/>
          </w:rPr>
          <w:delText xml:space="preserve"> Mikäli lausunto on erillisessä asiakirjassa, tutkimuksiin viitataan reference – externalDocument –rakenteella.</w:delText>
        </w:r>
      </w:del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FD593E" w14:paraId="21C08804" w14:textId="77777777" w:rsidTr="00E14372">
        <w:tc>
          <w:tcPr>
            <w:tcW w:w="9629" w:type="dxa"/>
          </w:tcPr>
          <w:p w14:paraId="49CCE564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61" w:author="Tekijä"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lausunnon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rakenteiset tiedot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88FDBA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6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63" w:author="Tekijä"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67A9E97" w14:textId="77777777" w:rsidR="00FD593E" w:rsidRPr="00FD593E" w:rsidRDefault="00FD593E" w:rsidP="00FD593E">
            <w:pPr>
              <w:autoSpaceDE w:val="0"/>
              <w:autoSpaceDN w:val="0"/>
              <w:adjustRightInd w:val="0"/>
              <w:ind w:left="568" w:hanging="568"/>
              <w:rPr>
                <w:ins w:id="17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6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Minkä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määrityksen mukaan tieto on tuotettu. </w:t>
              </w:r>
              <w:proofErr w:type="spellStart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kuvantamisen CDA R2 merkinnät versio 2.10 </w:t>
              </w:r>
              <w:proofErr w:type="gramStart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2014-11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-XX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922CE69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6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1.2.246.777.11.2014.X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7557DE4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6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5CB7550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Kuvantamislausunnon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TemplateId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9603D99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1.2.246.537.6.12.999.2003.24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C2817FC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Lausunnon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tekninen tunniste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92CECA0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1.2.246.10.1234567.14.2014.123.3.1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6B7E73F0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7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26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Lausutun kuvantamistutkimuksen nimi ja koodi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D32B8C5" w14:textId="77777777" w:rsidR="00FD593E" w:rsidRPr="00FD593E" w:rsidRDefault="00FD593E" w:rsidP="00FD593E">
            <w:pPr>
              <w:autoSpaceDE w:val="0"/>
              <w:autoSpaceDN w:val="0"/>
              <w:adjustRightInd w:val="0"/>
              <w:ind w:left="1136" w:hanging="1136"/>
              <w:rPr>
                <w:ins w:id="17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GD1QA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Thoraxin </w:t>
              </w:r>
              <w:proofErr w:type="spellStart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natiiviröntgen</w:t>
              </w:r>
              <w:proofErr w:type="spellEnd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makuuasennossa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DE73DB3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8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B36D7AA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27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Lausutun kuvantamistutkimuksen puoli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1FC7437" w14:textId="77777777" w:rsidR="00FD593E" w:rsidRPr="00FD593E" w:rsidRDefault="00FD593E" w:rsidP="00FD593E">
            <w:pPr>
              <w:autoSpaceDE w:val="0"/>
              <w:autoSpaceDN w:val="0"/>
              <w:adjustRightInd w:val="0"/>
              <w:ind w:left="1988" w:hanging="1988"/>
              <w:rPr>
                <w:ins w:id="17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puoli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D034B8F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THL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– Toimenpideluokitus” -koodeja </w:t>
              </w:r>
              <w:proofErr w:type="spellStart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koodeja</w:t>
              </w:r>
              <w:proofErr w:type="spell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ZXA00 - ZXA10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2765DCD" w14:textId="77777777" w:rsidR="00FD593E" w:rsidRPr="00FD593E" w:rsidRDefault="00FD593E" w:rsidP="00FD593E">
            <w:pPr>
              <w:autoSpaceDE w:val="0"/>
              <w:autoSpaceDN w:val="0"/>
              <w:adjustRightInd w:val="0"/>
              <w:ind w:left="1988" w:hanging="1988"/>
              <w:rPr>
                <w:ins w:id="17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ZXA00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Oikea puoli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1F96BCC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8A94148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03A4EA3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7E770D9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7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9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#OID1.2.246.10.1234567.14.2014.123.3.1.1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4E1000F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6CC275F" w14:textId="0CC6A011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0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16</w:t>
              </w:r>
              <w:proofErr w:type="gramEnd"/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lausuntoajankohta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C5EF3EC" w14:textId="6A696922" w:rsidR="00E14372" w:rsidRPr="00FD593E" w:rsidRDefault="00FD593E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4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201406201520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</w:tc>
      </w:tr>
    </w:tbl>
    <w:p w14:paraId="50E4E817" w14:textId="77777777" w:rsidR="00E14372" w:rsidRDefault="00E14372" w:rsidP="0007114D">
      <w:pPr>
        <w:rPr>
          <w:ins w:id="1805" w:author="Tekijä"/>
          <w:lang w:eastAsia="fi-FI"/>
        </w:rPr>
      </w:pPr>
    </w:p>
    <w:p w14:paraId="1393B859" w14:textId="061B3BC4" w:rsidR="00FD593E" w:rsidRDefault="00FD593E" w:rsidP="00FD593E">
      <w:pPr>
        <w:pStyle w:val="Otsikko2"/>
        <w:rPr>
          <w:ins w:id="1806" w:author="Tekijä"/>
          <w:lang w:eastAsia="fi-FI"/>
        </w:rPr>
      </w:pPr>
      <w:bookmarkStart w:id="1807" w:name="_Toc403323898"/>
      <w:proofErr w:type="spellStart"/>
      <w:ins w:id="1808" w:author="Tekijä">
        <w:r>
          <w:rPr>
            <w:lang w:eastAsia="fi-FI"/>
          </w:rPr>
          <w:t>Lausunnon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antajan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tiedot</w:t>
        </w:r>
        <w:bookmarkEnd w:id="1807"/>
        <w:proofErr w:type="spellEnd"/>
      </w:ins>
    </w:p>
    <w:p w14:paraId="5FDE34BB" w14:textId="4CAE1B3B" w:rsidR="004648D2" w:rsidRDefault="00FD593E" w:rsidP="004648D2">
      <w:pPr>
        <w:rPr>
          <w:ins w:id="1809" w:author="Tekijä"/>
          <w:lang w:eastAsia="fi-FI"/>
        </w:rPr>
      </w:pPr>
      <w:ins w:id="1810" w:author="Tekijä">
        <w:r>
          <w:rPr>
            <w:lang w:eastAsia="fi-FI"/>
          </w:rPr>
          <w:t xml:space="preserve">Lausunnon antajan tiedot annetaan </w:t>
        </w:r>
        <w:proofErr w:type="spellStart"/>
        <w:r>
          <w:rPr>
            <w:lang w:eastAsia="fi-FI"/>
          </w:rPr>
          <w:t>entry.observation.author:ssa</w:t>
        </w:r>
        <w:proofErr w:type="spellEnd"/>
        <w:r>
          <w:rPr>
            <w:lang w:eastAsia="fi-FI"/>
          </w:rPr>
          <w:t>.</w:t>
        </w:r>
        <w:r w:rsidR="004648D2">
          <w:rPr>
            <w:lang w:eastAsia="fi-FI"/>
          </w:rPr>
          <w:t xml:space="preserve"> </w:t>
        </w:r>
        <w:proofErr w:type="spellStart"/>
        <w:r w:rsidR="004648D2">
          <w:rPr>
            <w:highlight w:val="white"/>
            <w:lang w:eastAsia="fi-FI"/>
          </w:rPr>
          <w:t>FunctionCode:ssa</w:t>
        </w:r>
        <w:proofErr w:type="spellEnd"/>
        <w:r w:rsidR="004648D2">
          <w:rPr>
            <w:highlight w:val="white"/>
            <w:lang w:eastAsia="fi-FI"/>
          </w:rPr>
          <w:t xml:space="preserve"> lausunnon antajan roolikoodiksi annetaan yleisrooli SUO (suorittaja) </w:t>
        </w:r>
        <w:proofErr w:type="spellStart"/>
        <w:r w:rsidR="004648D2" w:rsidRPr="00CE1FC3">
          <w:rPr>
            <w:lang w:eastAsia="fi-FI"/>
          </w:rPr>
          <w:t>eArkisto</w:t>
        </w:r>
        <w:proofErr w:type="spellEnd"/>
        <w:r w:rsidR="004648D2" w:rsidRPr="00CE1FC3">
          <w:rPr>
            <w:lang w:eastAsia="fi-FI"/>
          </w:rPr>
          <w:t xml:space="preserve"> - tekninen CDA R2 henkilötarkennin</w:t>
        </w:r>
        <w:r w:rsidR="004648D2">
          <w:rPr>
            <w:lang w:eastAsia="fi-FI"/>
          </w:rPr>
          <w:t xml:space="preserve">- luokituksesta. Lausuneesta lääkäristä annetaan nimi ja organisaatiotiedot, lisäksi vapaaehtoisena lisätietona tässä rakenteessa </w:t>
        </w:r>
        <w:proofErr w:type="spellStart"/>
        <w:r w:rsidR="004648D2">
          <w:rPr>
            <w:lang w:eastAsia="fi-FI"/>
          </w:rPr>
          <w:t>hetu</w:t>
        </w:r>
        <w:proofErr w:type="spellEnd"/>
        <w:r w:rsidR="001427ED">
          <w:rPr>
            <w:lang w:eastAsia="fi-FI"/>
          </w:rPr>
          <w:t xml:space="preserve">. </w:t>
        </w:r>
        <w:r w:rsidR="001427ED" w:rsidRPr="001427ED">
          <w:rPr>
            <w:lang w:eastAsia="fi-FI"/>
          </w:rPr>
          <w:t xml:space="preserve">Mikäli </w:t>
        </w:r>
        <w:proofErr w:type="spellStart"/>
        <w:r w:rsidR="001427ED" w:rsidRPr="001427ED">
          <w:rPr>
            <w:lang w:eastAsia="fi-FI"/>
          </w:rPr>
          <w:t>hetua</w:t>
        </w:r>
        <w:proofErr w:type="spellEnd"/>
        <w:r w:rsidR="001427ED" w:rsidRPr="001427ED">
          <w:rPr>
            <w:lang w:eastAsia="fi-FI"/>
          </w:rPr>
          <w:t xml:space="preserve"> ei anneta, </w:t>
        </w:r>
        <w:proofErr w:type="spellStart"/>
        <w:r w:rsidR="001427ED" w:rsidRPr="001427ED">
          <w:rPr>
            <w:lang w:eastAsia="fi-FI"/>
          </w:rPr>
          <w:t>author.assignedAuthor.id:hen</w:t>
        </w:r>
        <w:proofErr w:type="spellEnd"/>
        <w:r w:rsidR="001427ED" w:rsidRPr="001427ED">
          <w:rPr>
            <w:lang w:eastAsia="fi-FI"/>
          </w:rPr>
          <w:t xml:space="preserve"> tulee arvoksi </w:t>
        </w:r>
        <w:proofErr w:type="spellStart"/>
        <w:r w:rsidR="001427ED" w:rsidRPr="001427ED">
          <w:rPr>
            <w:lang w:eastAsia="fi-FI"/>
          </w:rPr>
          <w:t>nullFlavor</w:t>
        </w:r>
        <w:proofErr w:type="spellEnd"/>
        <w:r w:rsidR="001427ED" w:rsidRPr="001427ED">
          <w:rPr>
            <w:lang w:eastAsia="fi-FI"/>
          </w:rPr>
          <w:t xml:space="preserve"> elementin skeemapakollisuuden takia.</w:t>
        </w:r>
        <w:del w:id="1811" w:author="Tekijä">
          <w:r w:rsidR="004648D2" w:rsidDel="001427ED">
            <w:rPr>
              <w:lang w:eastAsia="fi-FI"/>
            </w:rPr>
            <w:delText xml:space="preserve"> – mikäli hetua ei anneta, author.assignedAuthor.id tulee nullFlavor elementin skeemapakollisuuden takia.</w:delText>
          </w:r>
        </w:del>
      </w:ins>
    </w:p>
    <w:p w14:paraId="21E0F1D7" w14:textId="77777777" w:rsidR="00FD593E" w:rsidRDefault="00FD593E" w:rsidP="00FD593E">
      <w:pPr>
        <w:rPr>
          <w:ins w:id="1812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D593E" w:rsidRPr="00FD593E" w14:paraId="0C805D47" w14:textId="77777777" w:rsidTr="00A076C3">
        <w:trPr>
          <w:ins w:id="1813" w:author="Tekijä"/>
        </w:trPr>
        <w:tc>
          <w:tcPr>
            <w:tcW w:w="9629" w:type="dxa"/>
          </w:tcPr>
          <w:p w14:paraId="2D94BA45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15" w:author="Tekijä"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antajan tiedot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DBABC76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17" w:author="Tekijä"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FDCDB13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1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1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antaja suorittaja roolilla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6CD4A70" w14:textId="77777777" w:rsidR="00FD593E" w:rsidRPr="003A6BFD" w:rsidRDefault="00FD593E" w:rsidP="00FD593E">
            <w:pPr>
              <w:autoSpaceDE w:val="0"/>
              <w:autoSpaceDN w:val="0"/>
              <w:adjustRightInd w:val="0"/>
              <w:ind w:left="568" w:hanging="568"/>
              <w:rPr>
                <w:ins w:id="18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3A6BF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proofErr w:type="spellEnd"/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</w:t>
              </w:r>
              <w:proofErr w:type="spellEnd"/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- tekninen CDA R2 henkilötarkennin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Suorittaja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CAD58B1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3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16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lausuntoajankohta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1306C60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proofErr w:type="spellEnd"/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201406201520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9BA4BD5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2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AFC039F" w14:textId="77777777" w:rsidR="00FD593E" w:rsidRPr="00FD593E" w:rsidRDefault="00FD593E" w:rsidP="00FD593E">
            <w:pPr>
              <w:autoSpaceDE w:val="0"/>
              <w:autoSpaceDN w:val="0"/>
              <w:adjustRightInd w:val="0"/>
              <w:ind w:left="1136" w:hanging="1136"/>
              <w:rPr>
                <w:ins w:id="18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perustunniste henkilötunnus, ei ole pakollinen tieto tässä rakenteessa joten voi antaa myös </w:t>
              </w:r>
              <w:proofErr w:type="spellStart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nullFlavorilla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123B683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3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3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123456-1234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21DB1EF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3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17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 antajan nimi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83FD87E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4613C3B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15087D7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Reino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97805DD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4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proofErr w:type="spellStart"/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Radiologi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85E96C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4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LL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8588AB6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7CE1D9E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4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9530466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0DC9A45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5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51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18</w:t>
              </w:r>
              <w:proofErr w:type="gramEnd"/>
              <w:r w:rsidRPr="00FD593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 antajan palveluyksikkö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A16FB0A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53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110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FD593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FD593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EA9B4C1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5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55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XXX sairaanhoitopiiri kuvantaminen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F882F59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57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68D3E01" w14:textId="77777777" w:rsidR="00FD593E" w:rsidRPr="00FD593E" w:rsidRDefault="00FD593E" w:rsidP="00FD593E">
            <w:pPr>
              <w:autoSpaceDE w:val="0"/>
              <w:autoSpaceDN w:val="0"/>
              <w:adjustRightInd w:val="0"/>
              <w:rPr>
                <w:ins w:id="18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59" w:author="Tekijä">
              <w:r w:rsidRPr="00FD593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proofErr w:type="spellEnd"/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906994" w14:textId="6F071518" w:rsidR="00FD593E" w:rsidRPr="00FD593E" w:rsidDel="00C6435A" w:rsidRDefault="00FD593E" w:rsidP="00C6435A">
            <w:pPr>
              <w:autoSpaceDE w:val="0"/>
              <w:autoSpaceDN w:val="0"/>
              <w:adjustRightInd w:val="0"/>
              <w:rPr>
                <w:ins w:id="1860" w:author="Tekijä"/>
                <w:del w:id="18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62" w:author="Tekijä"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FD593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FD593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56EF381" w14:textId="791173CF" w:rsidR="00FD593E" w:rsidRPr="00FD593E" w:rsidRDefault="00FD593E" w:rsidP="00C6435A">
            <w:pPr>
              <w:autoSpaceDE w:val="0"/>
              <w:autoSpaceDN w:val="0"/>
              <w:adjustRightInd w:val="0"/>
              <w:rPr>
                <w:ins w:id="18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33873639" w14:textId="77777777" w:rsidR="00FD593E" w:rsidRDefault="00FD593E" w:rsidP="00FD593E">
      <w:pPr>
        <w:rPr>
          <w:ins w:id="1864" w:author="Tekijä"/>
          <w:lang w:eastAsia="fi-FI"/>
        </w:rPr>
      </w:pPr>
    </w:p>
    <w:p w14:paraId="13EC145A" w14:textId="408F7133" w:rsidR="00FD593E" w:rsidRPr="003A6BFD" w:rsidRDefault="00B92CEA" w:rsidP="00B92CEA">
      <w:pPr>
        <w:pStyle w:val="Otsikko2"/>
        <w:rPr>
          <w:ins w:id="1865" w:author="Tekijä"/>
          <w:lang w:val="fi-FI" w:eastAsia="fi-FI"/>
        </w:rPr>
      </w:pPr>
      <w:bookmarkStart w:id="1866" w:name="_Toc403323899"/>
      <w:proofErr w:type="gramStart"/>
      <w:ins w:id="1867" w:author="Tekijä">
        <w:r w:rsidRPr="003A6BFD">
          <w:rPr>
            <w:lang w:val="fi-FI" w:eastAsia="fi-FI"/>
          </w:rPr>
          <w:t>Lausutun kuvantamistutkimuksen tunniste (</w:t>
        </w:r>
        <w:proofErr w:type="spellStart"/>
        <w:r w:rsidRPr="003A6BFD">
          <w:rPr>
            <w:lang w:val="fi-FI" w:eastAsia="fi-FI"/>
          </w:rPr>
          <w:t>Study</w:t>
        </w:r>
        <w:proofErr w:type="spellEnd"/>
        <w:r w:rsidRPr="003A6BFD">
          <w:rPr>
            <w:lang w:val="fi-FI" w:eastAsia="fi-FI"/>
          </w:rPr>
          <w:t xml:space="preserve"> </w:t>
        </w:r>
        <w:proofErr w:type="spellStart"/>
        <w:r w:rsidRPr="003A6BFD">
          <w:rPr>
            <w:lang w:val="fi-FI" w:eastAsia="fi-FI"/>
          </w:rPr>
          <w:t>Instance</w:t>
        </w:r>
        <w:proofErr w:type="spellEnd"/>
        <w:r w:rsidRPr="003A6BFD">
          <w:rPr>
            <w:lang w:val="fi-FI" w:eastAsia="fi-FI"/>
          </w:rPr>
          <w:t xml:space="preserve"> UID)</w:t>
        </w:r>
        <w:bookmarkEnd w:id="1866"/>
        <w:proofErr w:type="gramEnd"/>
      </w:ins>
    </w:p>
    <w:p w14:paraId="40B3A35E" w14:textId="59F6799B" w:rsidR="00B92CEA" w:rsidRDefault="00B92CEA" w:rsidP="0007114D">
      <w:pPr>
        <w:rPr>
          <w:ins w:id="1868" w:author="Tekijä"/>
          <w:lang w:eastAsia="fi-FI"/>
        </w:rPr>
      </w:pPr>
      <w:ins w:id="1869" w:author="Tekijä">
        <w:r>
          <w:rPr>
            <w:lang w:eastAsia="fi-FI"/>
          </w:rPr>
          <w:t>Lausutun kuvantamistutkimuksen tunniste annetaan samalla rakenteella, mikä on esitetty luvussa 7.8</w:t>
        </w:r>
      </w:ins>
    </w:p>
    <w:p w14:paraId="3A82A2FD" w14:textId="77777777" w:rsidR="00B92CEA" w:rsidRDefault="00B92CEA" w:rsidP="0007114D">
      <w:pPr>
        <w:rPr>
          <w:ins w:id="1870" w:author="Tekijä"/>
          <w:lang w:eastAsia="fi-FI"/>
        </w:rPr>
      </w:pPr>
    </w:p>
    <w:p w14:paraId="5FA42578" w14:textId="6DB32461" w:rsidR="00B92CEA" w:rsidRDefault="00B92CEA" w:rsidP="00B92CEA">
      <w:pPr>
        <w:pStyle w:val="Otsikko2"/>
        <w:rPr>
          <w:ins w:id="1871" w:author="Tekijä"/>
          <w:lang w:eastAsia="fi-FI"/>
        </w:rPr>
      </w:pPr>
      <w:bookmarkStart w:id="1872" w:name="_Toc403323900"/>
      <w:ins w:id="1873" w:author="Tekijä">
        <w:r>
          <w:rPr>
            <w:lang w:eastAsia="fi-FI"/>
          </w:rPr>
          <w:t>AC-</w:t>
        </w:r>
        <w:proofErr w:type="spellStart"/>
        <w:r>
          <w:rPr>
            <w:lang w:eastAsia="fi-FI"/>
          </w:rPr>
          <w:t>nro</w:t>
        </w:r>
        <w:bookmarkEnd w:id="1872"/>
        <w:proofErr w:type="spellEnd"/>
      </w:ins>
    </w:p>
    <w:p w14:paraId="373E5798" w14:textId="4A8F93A4" w:rsidR="00B92CEA" w:rsidRDefault="00B92CEA" w:rsidP="0007114D">
      <w:pPr>
        <w:rPr>
          <w:ins w:id="1874" w:author="Tekijä"/>
          <w:lang w:eastAsia="fi-FI"/>
        </w:rPr>
      </w:pPr>
      <w:ins w:id="1875" w:author="Tekijä">
        <w:r>
          <w:rPr>
            <w:lang w:eastAsia="fi-FI"/>
          </w:rPr>
          <w:t>Lausutun kuvantamistutkimuksen AC-nro annetaan samalla rakenteella, mikä on esitetty luvussa 7.9</w:t>
        </w:r>
      </w:ins>
    </w:p>
    <w:p w14:paraId="73FF839D" w14:textId="77777777" w:rsidR="00B92CEA" w:rsidRDefault="00B92CEA" w:rsidP="0007114D">
      <w:pPr>
        <w:rPr>
          <w:ins w:id="1876" w:author="Tekijä"/>
          <w:lang w:eastAsia="fi-FI"/>
        </w:rPr>
      </w:pPr>
    </w:p>
    <w:p w14:paraId="7EC00E81" w14:textId="1F5D9D6D" w:rsidR="00B92CEA" w:rsidRDefault="00B92CEA" w:rsidP="00B92CEA">
      <w:pPr>
        <w:pStyle w:val="Otsikko2"/>
        <w:rPr>
          <w:ins w:id="1877" w:author="Tekijä"/>
          <w:lang w:eastAsia="fi-FI"/>
        </w:rPr>
      </w:pPr>
      <w:bookmarkStart w:id="1878" w:name="_Toc403323901"/>
      <w:proofErr w:type="spellStart"/>
      <w:ins w:id="1879" w:author="Tekijä">
        <w:r>
          <w:rPr>
            <w:lang w:eastAsia="fi-FI"/>
          </w:rPr>
          <w:t>Lausunnon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tila</w:t>
        </w:r>
        <w:bookmarkEnd w:id="1878"/>
        <w:proofErr w:type="spellEnd"/>
      </w:ins>
    </w:p>
    <w:p w14:paraId="27302A40" w14:textId="7A54CB4B" w:rsidR="00B92CEA" w:rsidRDefault="00B92CEA" w:rsidP="00B92CEA">
      <w:pPr>
        <w:rPr>
          <w:ins w:id="1880" w:author="Tekijä"/>
          <w:lang w:eastAsia="fi-FI"/>
        </w:rPr>
      </w:pPr>
      <w:ins w:id="1881" w:author="Tekijä">
        <w:r>
          <w:rPr>
            <w:lang w:eastAsia="fi-FI"/>
          </w:rPr>
          <w:t xml:space="preserve">Lausunnon tila annetaan omassa </w:t>
        </w:r>
        <w:proofErr w:type="spellStart"/>
        <w:r>
          <w:rPr>
            <w:lang w:eastAsia="fi-FI"/>
          </w:rPr>
          <w:t>aliobservation:ssa</w:t>
        </w:r>
        <w:proofErr w:type="spellEnd"/>
        <w:r>
          <w:rPr>
            <w:lang w:eastAsia="fi-FI"/>
          </w:rPr>
          <w:t xml:space="preserve">, </w:t>
        </w:r>
        <w:proofErr w:type="spellStart"/>
        <w:r>
          <w:rPr>
            <w:lang w:eastAsia="fi-FI"/>
          </w:rPr>
          <w:t>code:n</w:t>
        </w:r>
        <w:proofErr w:type="spellEnd"/>
        <w:r>
          <w:rPr>
            <w:lang w:eastAsia="fi-FI"/>
          </w:rPr>
          <w:t xml:space="preserve"> teknisen rakennekoodiston koodiarvo</w:t>
        </w:r>
        <w:r w:rsidR="001427ED">
          <w:rPr>
            <w:lang w:eastAsia="fi-FI"/>
          </w:rPr>
          <w:t xml:space="preserve"> on</w:t>
        </w:r>
        <w:r>
          <w:rPr>
            <w:lang w:eastAsia="fi-FI"/>
          </w:rPr>
          <w:t xml:space="preserve"> 24.1 ja </w:t>
        </w:r>
        <w:proofErr w:type="spellStart"/>
        <w:r w:rsidR="000B7051">
          <w:rPr>
            <w:lang w:eastAsia="fi-FI"/>
          </w:rPr>
          <w:t>value:ssa</w:t>
        </w:r>
        <w:proofErr w:type="spellEnd"/>
        <w:r w:rsidR="000B7051">
          <w:rPr>
            <w:lang w:eastAsia="fi-FI"/>
          </w:rPr>
          <w:t xml:space="preserve"> lausunnon tila </w:t>
        </w:r>
        <w:r w:rsidR="001427ED">
          <w:rPr>
            <w:lang w:eastAsia="fi-FI"/>
          </w:rPr>
          <w:t>”</w:t>
        </w:r>
        <w:r w:rsidR="000B7051">
          <w:rPr>
            <w:lang w:eastAsia="fi-FI"/>
          </w:rPr>
          <w:t>THL – Lausunnon tila</w:t>
        </w:r>
        <w:r w:rsidR="001427ED">
          <w:rPr>
            <w:lang w:eastAsia="fi-FI"/>
          </w:rPr>
          <w:t>”</w:t>
        </w:r>
        <w:r w:rsidR="000B7051">
          <w:rPr>
            <w:lang w:eastAsia="fi-FI"/>
          </w:rPr>
          <w:t xml:space="preserve"> </w:t>
        </w:r>
        <w:r w:rsidR="001427ED">
          <w:rPr>
            <w:lang w:eastAsia="fi-FI"/>
          </w:rPr>
          <w:t>-</w:t>
        </w:r>
        <w:r w:rsidR="000B7051">
          <w:rPr>
            <w:lang w:eastAsia="fi-FI"/>
          </w:rPr>
          <w:t>luokituksella.</w:t>
        </w:r>
      </w:ins>
    </w:p>
    <w:p w14:paraId="6B746DD3" w14:textId="77777777" w:rsidR="000B7051" w:rsidRDefault="000B7051" w:rsidP="00B92CEA">
      <w:pPr>
        <w:rPr>
          <w:ins w:id="1882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92CEA" w:rsidRPr="00305270" w14:paraId="4262DB47" w14:textId="77777777" w:rsidTr="00A076C3">
        <w:trPr>
          <w:ins w:id="1883" w:author="Tekijä"/>
        </w:trPr>
        <w:tc>
          <w:tcPr>
            <w:tcW w:w="9629" w:type="dxa"/>
          </w:tcPr>
          <w:p w14:paraId="0A66C28E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8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85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15 </w:t>
              </w:r>
              <w:proofErr w:type="spellStart"/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Lausunnon</w:t>
              </w:r>
              <w:proofErr w:type="spellEnd"/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tila</w:t>
              </w:r>
              <w:proofErr w:type="spellEnd"/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2342761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8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87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proofErr w:type="spellEnd"/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7B9F6AC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8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89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43910E8" w14:textId="77777777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ins w:id="18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891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B92CEA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proofErr w:type="spellEnd"/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24.1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</w:t>
              </w:r>
              <w:proofErr w:type="spellEnd"/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-palvelut - Tekninen CDA R2 rakennekoodisto 2003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Lausunnon tila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5C4A67C0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9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93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D7B17E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9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95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#OID1.2.246.10.1234567.14.2014.123.3.1.2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651BD81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89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97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8DFF8F8" w14:textId="77777777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ins w:id="189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899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X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X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THL - </w:t>
              </w:r>
              <w:proofErr w:type="spellStart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Lausunnon</w:t>
              </w:r>
              <w:proofErr w:type="spellEnd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tila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proofErr w:type="spellStart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Lopullinen</w:t>
              </w:r>
              <w:proofErr w:type="spellEnd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</w:t>
              </w:r>
              <w:proofErr w:type="spellStart"/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tulos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35F2CA4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190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01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54074A9" w14:textId="79CD3CAC" w:rsidR="00B92CEA" w:rsidRPr="00B92CEA" w:rsidDel="006C412C" w:rsidRDefault="00B92CEA" w:rsidP="006C412C">
            <w:pPr>
              <w:autoSpaceDE w:val="0"/>
              <w:autoSpaceDN w:val="0"/>
              <w:adjustRightInd w:val="0"/>
              <w:rPr>
                <w:ins w:id="1902" w:author="Tekijä"/>
                <w:del w:id="19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04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proofErr w:type="spellEnd"/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574F189" w14:textId="7AE3A611" w:rsidR="00B92CEA" w:rsidRPr="00B92CEA" w:rsidRDefault="00B92CEA" w:rsidP="006C412C">
            <w:pPr>
              <w:autoSpaceDE w:val="0"/>
              <w:autoSpaceDN w:val="0"/>
              <w:adjustRightInd w:val="0"/>
              <w:rPr>
                <w:ins w:id="19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</w:p>
        </w:tc>
      </w:tr>
    </w:tbl>
    <w:p w14:paraId="658309B5" w14:textId="77777777" w:rsidR="00B92CEA" w:rsidRPr="00B92CEA" w:rsidRDefault="00B92CEA" w:rsidP="00B92CEA">
      <w:pPr>
        <w:rPr>
          <w:ins w:id="1906" w:author="Tekijä"/>
          <w:lang w:val="en-US" w:eastAsia="fi-FI"/>
        </w:rPr>
      </w:pPr>
    </w:p>
    <w:p w14:paraId="2C69231C" w14:textId="447A7390" w:rsidR="00B92CEA" w:rsidRDefault="000B7051" w:rsidP="000B7051">
      <w:pPr>
        <w:pStyle w:val="Otsikko2"/>
        <w:rPr>
          <w:ins w:id="1907" w:author="Tekijä"/>
          <w:lang w:eastAsia="fi-FI"/>
        </w:rPr>
      </w:pPr>
      <w:bookmarkStart w:id="1908" w:name="_Toc403323902"/>
      <w:proofErr w:type="spellStart"/>
      <w:ins w:id="1909" w:author="Tekijä">
        <w:r>
          <w:rPr>
            <w:lang w:eastAsia="fi-FI"/>
          </w:rPr>
          <w:t>Lausunto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tekstimuodossa</w:t>
        </w:r>
        <w:bookmarkEnd w:id="1908"/>
        <w:proofErr w:type="spellEnd"/>
      </w:ins>
    </w:p>
    <w:p w14:paraId="3E3B4F95" w14:textId="22080478" w:rsidR="000B7051" w:rsidRPr="000B7051" w:rsidRDefault="000B7051" w:rsidP="0007114D">
      <w:pPr>
        <w:rPr>
          <w:ins w:id="1910" w:author="Tekijä"/>
          <w:lang w:eastAsia="fi-FI"/>
        </w:rPr>
      </w:pPr>
      <w:ins w:id="1911" w:author="Tekijä">
        <w:r>
          <w:rPr>
            <w:lang w:eastAsia="fi-FI"/>
          </w:rPr>
          <w:t xml:space="preserve">Lausunto tekstimuodossa annetaan omassa </w:t>
        </w:r>
        <w:proofErr w:type="spellStart"/>
        <w:r>
          <w:rPr>
            <w:lang w:eastAsia="fi-FI"/>
          </w:rPr>
          <w:t>aliobservation:ssa</w:t>
        </w:r>
        <w:proofErr w:type="spellEnd"/>
        <w:r>
          <w:rPr>
            <w:lang w:eastAsia="fi-FI"/>
          </w:rPr>
          <w:t xml:space="preserve">, </w:t>
        </w:r>
        <w:proofErr w:type="spellStart"/>
        <w:r>
          <w:rPr>
            <w:lang w:eastAsia="fi-FI"/>
          </w:rPr>
          <w:t>code:n</w:t>
        </w:r>
        <w:proofErr w:type="spellEnd"/>
        <w:r>
          <w:rPr>
            <w:lang w:eastAsia="fi-FI"/>
          </w:rPr>
          <w:t xml:space="preserve"> teknisen rakennekoodiston koodiarvo </w:t>
        </w:r>
        <w:r w:rsidR="001427ED">
          <w:rPr>
            <w:lang w:eastAsia="fi-FI"/>
          </w:rPr>
          <w:t xml:space="preserve">on </w:t>
        </w:r>
        <w:r>
          <w:rPr>
            <w:lang w:eastAsia="fi-FI"/>
          </w:rPr>
          <w:t xml:space="preserve">24.2 ja </w:t>
        </w:r>
        <w:proofErr w:type="spellStart"/>
        <w:r>
          <w:rPr>
            <w:lang w:eastAsia="fi-FI"/>
          </w:rPr>
          <w:t>value:ssa</w:t>
        </w:r>
        <w:proofErr w:type="spellEnd"/>
        <w:r>
          <w:rPr>
            <w:lang w:eastAsia="fi-FI"/>
          </w:rPr>
          <w:t xml:space="preserve"> lausuntoteksti ST-tietotyypillä. Sama teksti annetaan myös näyttömuoto-osiossa näyttömuotoiltuna, jonne viitataan </w:t>
        </w:r>
        <w:proofErr w:type="spellStart"/>
        <w:r>
          <w:rPr>
            <w:lang w:eastAsia="fi-FI"/>
          </w:rPr>
          <w:t>text.reference</w:t>
        </w:r>
        <w:proofErr w:type="spellEnd"/>
        <w:r>
          <w:rPr>
            <w:lang w:eastAsia="fi-FI"/>
          </w:rPr>
          <w:t xml:space="preserve">- rakenteella. </w:t>
        </w:r>
      </w:ins>
    </w:p>
    <w:p w14:paraId="4901FE00" w14:textId="77777777" w:rsidR="000B7051" w:rsidRDefault="000B7051" w:rsidP="000B7051">
      <w:pPr>
        <w:rPr>
          <w:ins w:id="1912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B7051" w:rsidRPr="000B7051" w14:paraId="4834BE12" w14:textId="77777777" w:rsidTr="00A076C3">
        <w:trPr>
          <w:ins w:id="1913" w:author="Tekijä"/>
        </w:trPr>
        <w:tc>
          <w:tcPr>
            <w:tcW w:w="9629" w:type="dxa"/>
          </w:tcPr>
          <w:p w14:paraId="43E3C47F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15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19 </w:t>
              </w:r>
              <w:proofErr w:type="spellStart"/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Lausunto</w:t>
              </w:r>
              <w:proofErr w:type="spellEnd"/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>tekstimuodossa</w:t>
              </w:r>
              <w:proofErr w:type="spellEnd"/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13F6166E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17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2C728B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19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D71DB83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568" w:hanging="568"/>
              <w:rPr>
                <w:ins w:id="192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21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24.2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-palvelut - Tekninen CDA R2 rakennekoodisto 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Lausunto tekstinä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63FEDAB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23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318E20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25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#OID1.2.246.10.1234567.14.2014.123.3.1.3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CA376E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2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27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14CE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ins w:id="192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29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value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xsi:type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ST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Näyttää kovasti merkilliseltä ja kummalliselta. En ole ikinä ennen nähnyt mitään vastaavaa! Ei vertailukuvia arkistossa. Kauttaaltaan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frontaali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-, </w:t>
              </w:r>
              <w:proofErr w:type="spellStart"/>
              <w:proofErr w:type="gram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maksillaari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-  ja</w:t>
              </w:r>
              <w:proofErr w:type="gram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sphenoidaaliontelot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ilmastoituvat normaalisti, ei mainittavia limakalvoturvotuksia missään onteloissa. Molemmin puolin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infundibulumit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avoimet. </w:t>
              </w:r>
              <w:proofErr w:type="spellStart"/>
              <w:proofErr w:type="gram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Nenäseptum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devioi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aavistuksen oikealle, ja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ethmoidaalialueella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aivan vähäistä limakalvoturvotusta.</w:t>
              </w:r>
              <w:proofErr w:type="gramEnd"/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Keros-luokka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2.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7462E7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31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9A3B3C7" w14:textId="4D0198F2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3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33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2A6C9E25" w14:textId="77777777" w:rsidR="000B7051" w:rsidRPr="00B92CEA" w:rsidRDefault="000B7051" w:rsidP="000B7051">
      <w:pPr>
        <w:rPr>
          <w:ins w:id="1934" w:author="Tekijä"/>
          <w:lang w:val="en-US" w:eastAsia="fi-FI"/>
        </w:rPr>
      </w:pPr>
    </w:p>
    <w:p w14:paraId="0468D32F" w14:textId="172C44A1" w:rsidR="000B7051" w:rsidRPr="000B7051" w:rsidDel="000B7051" w:rsidRDefault="000B7051" w:rsidP="0007114D">
      <w:pPr>
        <w:rPr>
          <w:del w:id="1935" w:author="Tekijä"/>
          <w:lang w:val="en-US" w:eastAsia="fi-FI"/>
        </w:rPr>
      </w:pPr>
      <w:bookmarkStart w:id="1936" w:name="_Toc403145934"/>
      <w:bookmarkEnd w:id="1936"/>
    </w:p>
    <w:p w14:paraId="590B381F" w14:textId="53E3B196" w:rsidR="00C77E41" w:rsidDel="00B92CEA" w:rsidRDefault="00C77E41" w:rsidP="00F219ED">
      <w:pPr>
        <w:pStyle w:val="Otsikko2"/>
        <w:rPr>
          <w:del w:id="1937" w:author="Tekijä"/>
          <w:highlight w:val="white"/>
          <w:lang w:eastAsia="fi-FI"/>
        </w:rPr>
      </w:pPr>
      <w:bookmarkStart w:id="1938" w:name="_Toc403323903"/>
      <w:del w:id="1939" w:author="Tekijä">
        <w:r w:rsidDel="00B92CEA">
          <w:rPr>
            <w:highlight w:val="white"/>
            <w:lang w:eastAsia="fi-FI"/>
          </w:rPr>
          <w:delText>Lisälausunto</w:delText>
        </w:r>
        <w:bookmarkStart w:id="1940" w:name="_Toc403145935"/>
        <w:bookmarkEnd w:id="1940"/>
        <w:bookmarkEnd w:id="1938"/>
      </w:del>
    </w:p>
    <w:p w14:paraId="590B3820" w14:textId="59B461B6" w:rsidR="00505E94" w:rsidDel="00B92CEA" w:rsidRDefault="001A3CFE" w:rsidP="0007114D">
      <w:pPr>
        <w:rPr>
          <w:del w:id="1941" w:author="Tekijä"/>
          <w:highlight w:val="white"/>
          <w:lang w:eastAsia="fi-FI"/>
        </w:rPr>
      </w:pPr>
      <w:del w:id="1942" w:author="Tekijä">
        <w:r w:rsidDel="00B92CEA">
          <w:rPr>
            <w:highlight w:val="white"/>
            <w:lang w:eastAsia="fi-FI"/>
          </w:rPr>
          <w:delText>Mahdollinen l</w:delText>
        </w:r>
        <w:r w:rsidR="00C77E41" w:rsidDel="00B92CEA">
          <w:rPr>
            <w:highlight w:val="white"/>
            <w:lang w:eastAsia="fi-FI"/>
          </w:rPr>
          <w:delText xml:space="preserve">isälausunto toteutetaan </w:delText>
        </w:r>
        <w:r w:rsidR="00505E94" w:rsidDel="00B92CEA">
          <w:rPr>
            <w:highlight w:val="white"/>
            <w:lang w:eastAsia="fi-FI"/>
          </w:rPr>
          <w:delText xml:space="preserve">omana merkintänään saman mallin mukaisesti kuin luvussa 6.4. lausunto on kerrottu. </w:delText>
        </w:r>
        <w:bookmarkStart w:id="1943" w:name="_Toc403145936"/>
        <w:bookmarkEnd w:id="1943"/>
      </w:del>
    </w:p>
    <w:p w14:paraId="00191A6C" w14:textId="78155636" w:rsidR="00CD6053" w:rsidDel="00B92CEA" w:rsidRDefault="00CD6053" w:rsidP="0007114D">
      <w:pPr>
        <w:rPr>
          <w:ins w:id="1944" w:author="Tekijä"/>
          <w:del w:id="1945" w:author="Tekijä"/>
          <w:highlight w:val="white"/>
          <w:lang w:eastAsia="fi-FI"/>
        </w:rPr>
      </w:pPr>
      <w:bookmarkStart w:id="1946" w:name="_Toc403145937"/>
      <w:bookmarkEnd w:id="1946"/>
    </w:p>
    <w:p w14:paraId="42138507" w14:textId="5314653A" w:rsidR="00CD6053" w:rsidRPr="005212BF" w:rsidRDefault="00CD6053" w:rsidP="00CD6053">
      <w:pPr>
        <w:pStyle w:val="Otsikko2"/>
        <w:rPr>
          <w:highlight w:val="white"/>
          <w:lang w:eastAsia="fi-FI"/>
        </w:rPr>
      </w:pPr>
      <w:bookmarkStart w:id="1947" w:name="_Toc403323904"/>
      <w:del w:id="1948" w:author="Tekijä">
        <w:r w:rsidDel="000B7051">
          <w:rPr>
            <w:highlight w:val="white"/>
            <w:lang w:eastAsia="fi-FI"/>
          </w:rPr>
          <w:delText>Tutkimuksen tulos</w:delText>
        </w:r>
      </w:del>
      <w:proofErr w:type="spellStart"/>
      <w:ins w:id="1949" w:author="Tekijä">
        <w:r w:rsidR="000B7051">
          <w:rPr>
            <w:highlight w:val="white"/>
            <w:lang w:eastAsia="fi-FI"/>
          </w:rPr>
          <w:t>Arvio</w:t>
        </w:r>
        <w:proofErr w:type="spellEnd"/>
        <w:r w:rsidR="000B7051">
          <w:rPr>
            <w:highlight w:val="white"/>
            <w:lang w:eastAsia="fi-FI"/>
          </w:rPr>
          <w:t xml:space="preserve"> </w:t>
        </w:r>
        <w:proofErr w:type="spellStart"/>
        <w:r w:rsidR="000B7051">
          <w:rPr>
            <w:highlight w:val="white"/>
            <w:lang w:eastAsia="fi-FI"/>
          </w:rPr>
          <w:t>tutkimuksen</w:t>
        </w:r>
        <w:proofErr w:type="spellEnd"/>
        <w:r w:rsidR="000B7051">
          <w:rPr>
            <w:highlight w:val="white"/>
            <w:lang w:eastAsia="fi-FI"/>
          </w:rPr>
          <w:t xml:space="preserve"> </w:t>
        </w:r>
        <w:proofErr w:type="spellStart"/>
        <w:r w:rsidR="000B7051">
          <w:rPr>
            <w:highlight w:val="white"/>
            <w:lang w:eastAsia="fi-FI"/>
          </w:rPr>
          <w:t>tuloksesta</w:t>
        </w:r>
      </w:ins>
      <w:bookmarkEnd w:id="1947"/>
      <w:proofErr w:type="spellEnd"/>
    </w:p>
    <w:p w14:paraId="0B4F0F07" w14:textId="04FE7380" w:rsidR="000B7051" w:rsidRPr="000B7051" w:rsidRDefault="000B7051" w:rsidP="000B7051">
      <w:pPr>
        <w:rPr>
          <w:ins w:id="1950" w:author="Tekijä"/>
          <w:lang w:eastAsia="fi-FI"/>
        </w:rPr>
      </w:pPr>
      <w:ins w:id="1951" w:author="Tekijä">
        <w:r>
          <w:rPr>
            <w:lang w:eastAsia="fi-FI"/>
          </w:rPr>
          <w:t xml:space="preserve">Arvio tutkimuksen tuloksesta annetaan omassa </w:t>
        </w:r>
        <w:proofErr w:type="spellStart"/>
        <w:r>
          <w:rPr>
            <w:lang w:eastAsia="fi-FI"/>
          </w:rPr>
          <w:t>aliobservation:ssa</w:t>
        </w:r>
        <w:proofErr w:type="spellEnd"/>
        <w:r>
          <w:rPr>
            <w:lang w:eastAsia="fi-FI"/>
          </w:rPr>
          <w:t xml:space="preserve">, </w:t>
        </w:r>
        <w:proofErr w:type="spellStart"/>
        <w:r>
          <w:rPr>
            <w:lang w:eastAsia="fi-FI"/>
          </w:rPr>
          <w:t>code:n</w:t>
        </w:r>
        <w:proofErr w:type="spellEnd"/>
        <w:r>
          <w:rPr>
            <w:lang w:eastAsia="fi-FI"/>
          </w:rPr>
          <w:t xml:space="preserve"> teknisen rakennekoodiston koodiarvo </w:t>
        </w:r>
        <w:r w:rsidR="001427ED">
          <w:rPr>
            <w:lang w:eastAsia="fi-FI"/>
          </w:rPr>
          <w:t xml:space="preserve">on </w:t>
        </w:r>
        <w:r>
          <w:rPr>
            <w:lang w:eastAsia="fi-FI"/>
          </w:rPr>
          <w:t xml:space="preserve">24.3 ja </w:t>
        </w:r>
        <w:proofErr w:type="spellStart"/>
        <w:r>
          <w:rPr>
            <w:lang w:eastAsia="fi-FI"/>
          </w:rPr>
          <w:t>value:ssa</w:t>
        </w:r>
        <w:proofErr w:type="spellEnd"/>
        <w:r>
          <w:rPr>
            <w:lang w:eastAsia="fi-FI"/>
          </w:rPr>
          <w:t xml:space="preserve"> arvio </w:t>
        </w:r>
        <w:r w:rsidR="001427ED">
          <w:rPr>
            <w:lang w:eastAsia="fi-FI"/>
          </w:rPr>
          <w:t>”</w:t>
        </w:r>
        <w:r>
          <w:rPr>
            <w:lang w:eastAsia="fi-FI"/>
          </w:rPr>
          <w:t>THL – Mittauksen tai tutkimuksen tuloksen poikkeavuus</w:t>
        </w:r>
        <w:r w:rsidR="001427ED">
          <w:rPr>
            <w:lang w:eastAsia="fi-FI"/>
          </w:rPr>
          <w:t xml:space="preserve">” </w:t>
        </w:r>
        <w:r>
          <w:rPr>
            <w:lang w:eastAsia="fi-FI"/>
          </w:rPr>
          <w:t>-</w:t>
        </w:r>
        <w:del w:id="1952" w:author="Tekijä">
          <w:r w:rsidDel="001427ED">
            <w:rPr>
              <w:lang w:eastAsia="fi-FI"/>
            </w:rPr>
            <w:delText xml:space="preserve"> </w:delText>
          </w:r>
        </w:del>
        <w:r>
          <w:rPr>
            <w:lang w:eastAsia="fi-FI"/>
          </w:rPr>
          <w:t xml:space="preserve">luokituksella. </w:t>
        </w:r>
      </w:ins>
    </w:p>
    <w:p w14:paraId="01E3482C" w14:textId="0748B4DC" w:rsidR="00CD6053" w:rsidDel="000B7051" w:rsidRDefault="00CD6053" w:rsidP="00CD6053">
      <w:pPr>
        <w:rPr>
          <w:del w:id="1953" w:author="Tekijä"/>
          <w:lang w:eastAsia="fi-FI"/>
        </w:rPr>
      </w:pPr>
      <w:del w:id="1954" w:author="Tekijä">
        <w:r w:rsidDel="000B7051">
          <w:rPr>
            <w:lang w:eastAsia="fi-FI"/>
          </w:rPr>
          <w:delText>Tutkimuksen tuloksella tarkoitetaan löydöksen luokittelua normaaliksi, poikkeavaksi tai kriittiseksi. Poikkeava löydös voi olla vanha tai uusi muutos, eikä sellainen välttämättä aiheuta jatkotoimia.[12]</w:delText>
        </w:r>
      </w:del>
    </w:p>
    <w:p w14:paraId="07545F4F" w14:textId="77777777" w:rsidR="00CD6053" w:rsidRDefault="00CD6053" w:rsidP="00CD6053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0B7051" w14:paraId="1024EB20" w14:textId="77777777" w:rsidTr="00A076C3">
        <w:tc>
          <w:tcPr>
            <w:tcW w:w="9629" w:type="dxa"/>
          </w:tcPr>
          <w:p w14:paraId="10A20D8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56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proofErr w:type="gramStart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</w:t>
              </w:r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20</w:t>
              </w:r>
              <w:proofErr w:type="gramEnd"/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Arvio kuvantamistutkimuksen tuloksesta, muutettu </w:t>
              </w:r>
              <w:proofErr w:type="spellStart"/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ja </w:t>
              </w:r>
              <w:proofErr w:type="spellStart"/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luokitusta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3ED18C8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8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9DC815B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60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B5B4B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ins w:id="19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62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24.3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proofErr w:type="spellStart"/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</w:t>
              </w:r>
              <w:proofErr w:type="spellEnd"/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-palvelut - Tekninen CDA R2 rakennekoodisto 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Arvio tutkimuksen tuloksesta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86F96E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6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64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BFDEF5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66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#OID1.2.246.10.1234567.14.2014.123.3.1.4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7D3D65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68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4D38E11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ins w:id="19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70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proofErr w:type="spellEnd"/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xsi:type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CV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Mittauksen tai tutkimuksen tuloksen poikkeavuus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proofErr w:type="spellStart"/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Poikkeava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2FE0BAC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19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2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BCB450E" w14:textId="0F8F58BD" w:rsidR="00CD6053" w:rsidRPr="000B7051" w:rsidRDefault="000B7051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3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proofErr w:type="spellStart"/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proofErr w:type="spellEnd"/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35CF793" w14:textId="77777777" w:rsidR="00CD6053" w:rsidRDefault="00CD6053" w:rsidP="00CD6053">
      <w:pPr>
        <w:rPr>
          <w:ins w:id="1974" w:author="Tekijä"/>
          <w:lang w:eastAsia="fi-FI"/>
        </w:rPr>
      </w:pPr>
    </w:p>
    <w:p w14:paraId="6766DB7A" w14:textId="5D5470AA" w:rsidR="000B7051" w:rsidRDefault="000B7051" w:rsidP="004D38E5">
      <w:pPr>
        <w:pStyle w:val="Otsikko2"/>
        <w:rPr>
          <w:ins w:id="1975" w:author="Tekijä"/>
          <w:lang w:eastAsia="fi-FI"/>
        </w:rPr>
      </w:pPr>
      <w:bookmarkStart w:id="1976" w:name="_Toc403323905"/>
      <w:proofErr w:type="spellStart"/>
      <w:ins w:id="1977" w:author="Tekijä">
        <w:r>
          <w:rPr>
            <w:lang w:eastAsia="fi-FI"/>
          </w:rPr>
          <w:t>Viittaus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lausuttuun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tutkimukseen</w:t>
        </w:r>
        <w:bookmarkEnd w:id="1976"/>
        <w:proofErr w:type="spellEnd"/>
      </w:ins>
    </w:p>
    <w:p w14:paraId="10E932F4" w14:textId="20455DC3" w:rsidR="000B7051" w:rsidRDefault="004D38E5" w:rsidP="00CD6053">
      <w:pPr>
        <w:rPr>
          <w:ins w:id="1978" w:author="Tekijä"/>
          <w:lang w:eastAsia="fi-FI"/>
        </w:rPr>
      </w:pPr>
      <w:ins w:id="1979" w:author="Tekijä">
        <w:r>
          <w:rPr>
            <w:lang w:eastAsia="fi-FI"/>
          </w:rPr>
          <w:t xml:space="preserve">Mikäli lausunnon kohteena olevan tutkimuksen tiedot ovat samalla asiakirjalla lausuntomerkinnän kanssa, viittaukseen käytetään </w:t>
        </w:r>
        <w:proofErr w:type="spellStart"/>
        <w:r>
          <w:rPr>
            <w:lang w:eastAsia="fi-FI"/>
          </w:rPr>
          <w:t>reference.externalObservation</w:t>
        </w:r>
        <w:proofErr w:type="spellEnd"/>
        <w:r>
          <w:rPr>
            <w:lang w:eastAsia="fi-FI"/>
          </w:rPr>
          <w:t xml:space="preserve"> viittausta, joka kohdistuu tehdyn tutkimuksen </w:t>
        </w:r>
        <w:proofErr w:type="spellStart"/>
        <w:r>
          <w:rPr>
            <w:lang w:eastAsia="fi-FI"/>
          </w:rPr>
          <w:t>observation.id:hen</w:t>
        </w:r>
        <w:proofErr w:type="spellEnd"/>
        <w:r>
          <w:rPr>
            <w:lang w:eastAsia="fi-FI"/>
          </w:rPr>
          <w:t>.</w:t>
        </w:r>
      </w:ins>
    </w:p>
    <w:p w14:paraId="10EE47CE" w14:textId="77777777" w:rsidR="004D38E5" w:rsidRDefault="004D38E5" w:rsidP="00CD6053">
      <w:pPr>
        <w:rPr>
          <w:ins w:id="1980" w:author="Tekijä"/>
          <w:lang w:eastAsia="fi-FI"/>
        </w:rPr>
      </w:pPr>
    </w:p>
    <w:p w14:paraId="44F3AD3C" w14:textId="30A1A2FC" w:rsidR="004D38E5" w:rsidRDefault="004D38E5" w:rsidP="004D38E5">
      <w:pPr>
        <w:rPr>
          <w:ins w:id="1981" w:author="Tekijä"/>
          <w:lang w:eastAsia="fi-FI"/>
        </w:rPr>
      </w:pPr>
      <w:ins w:id="1982" w:author="Tekijä">
        <w:r>
          <w:rPr>
            <w:lang w:eastAsia="fi-FI"/>
          </w:rPr>
          <w:t xml:space="preserve">Mikäli lausunnon kohteena olevan tutkimuksen tiedot eivät ole samalla asiakirjalla lausuntomerkinnän kanssa, viittaukseen käytetään </w:t>
        </w:r>
        <w:proofErr w:type="spellStart"/>
        <w:r>
          <w:rPr>
            <w:lang w:eastAsia="fi-FI"/>
          </w:rPr>
          <w:t>reference.externalDocument</w:t>
        </w:r>
        <w:proofErr w:type="spellEnd"/>
        <w:r>
          <w:rPr>
            <w:lang w:eastAsia="fi-FI"/>
          </w:rPr>
          <w:t xml:space="preserve"> viittausta, joka kohdistuu asiakirjan </w:t>
        </w:r>
        <w:proofErr w:type="spellStart"/>
        <w:r>
          <w:rPr>
            <w:lang w:eastAsia="fi-FI"/>
          </w:rPr>
          <w:t>setid</w:t>
        </w:r>
        <w:r w:rsidR="001427ED">
          <w:rPr>
            <w:lang w:eastAsia="fi-FI"/>
          </w:rPr>
          <w:t>:n</w:t>
        </w:r>
        <w:proofErr w:type="spellEnd"/>
        <w:r>
          <w:rPr>
            <w:lang w:eastAsia="fi-FI"/>
          </w:rPr>
          <w:t xml:space="preserve"> ja sen version kertovaan id-tietoihin. Kyseisen asiakirjan sisältä tehdyn tutkimuksen tiedot löytyvät </w:t>
        </w:r>
        <w:proofErr w:type="spellStart"/>
        <w:r>
          <w:rPr>
            <w:lang w:eastAsia="fi-FI"/>
          </w:rPr>
          <w:t>lausuntun</w:t>
        </w:r>
        <w:proofErr w:type="spellEnd"/>
        <w:r>
          <w:rPr>
            <w:lang w:eastAsia="fi-FI"/>
          </w:rPr>
          <w:t xml:space="preserve"> kuvantamistutkimuksen tunniste (</w:t>
        </w:r>
        <w:proofErr w:type="spellStart"/>
        <w:r>
          <w:rPr>
            <w:lang w:eastAsia="fi-FI"/>
          </w:rPr>
          <w:t>Study</w:t>
        </w:r>
        <w:proofErr w:type="spellEnd"/>
        <w:r>
          <w:rPr>
            <w:lang w:eastAsia="fi-FI"/>
          </w:rPr>
          <w:t xml:space="preserve"> </w:t>
        </w:r>
        <w:proofErr w:type="spellStart"/>
        <w:r>
          <w:rPr>
            <w:lang w:eastAsia="fi-FI"/>
          </w:rPr>
          <w:t>Instance</w:t>
        </w:r>
        <w:proofErr w:type="spellEnd"/>
        <w:r>
          <w:rPr>
            <w:lang w:eastAsia="fi-FI"/>
          </w:rPr>
          <w:t xml:space="preserve"> UID) tiedon avulla.</w:t>
        </w:r>
      </w:ins>
    </w:p>
    <w:p w14:paraId="44FB2F97" w14:textId="77777777" w:rsidR="004D38E5" w:rsidRDefault="004D38E5" w:rsidP="004D38E5">
      <w:pPr>
        <w:rPr>
          <w:ins w:id="1983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D38E5" w:rsidRPr="004D38E5" w14:paraId="6A0BF24D" w14:textId="77777777" w:rsidTr="00A076C3">
        <w:trPr>
          <w:ins w:id="1984" w:author="Tekijä"/>
        </w:trPr>
        <w:tc>
          <w:tcPr>
            <w:tcW w:w="9629" w:type="dxa"/>
          </w:tcPr>
          <w:p w14:paraId="4A954663" w14:textId="77777777" w:rsidR="004D38E5" w:rsidRPr="004D38E5" w:rsidRDefault="004D38E5" w:rsidP="004D38E5">
            <w:pPr>
              <w:autoSpaceDE w:val="0"/>
              <w:autoSpaceDN w:val="0"/>
              <w:adjustRightInd w:val="0"/>
              <w:ind w:left="284" w:hanging="284"/>
              <w:rPr>
                <w:ins w:id="198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86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Viittaus</w:t>
              </w:r>
              <w:proofErr w:type="gram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tutkimukseen, joka tässä on </w:t>
              </w:r>
              <w:proofErr w:type="spellStart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lausututtu</w:t>
              </w:r>
              <w:proofErr w:type="spell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. Mikäli lausunto koskee useampaa tutkimusta, tarvittaessa toistetaan koko merkintää tutkimuskohtaisesti.</w:t>
              </w:r>
              <w:proofErr w:type="gramStart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proofErr w:type="gramEnd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BBA2213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19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88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REFR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EBA122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198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990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externalObservation</w:t>
              </w:r>
              <w:proofErr w:type="spellEnd"/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13569D63" w14:textId="1FB8D5C9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199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92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viittaus</w:t>
              </w:r>
              <w:proofErr w:type="gram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tehdyn tutkimuksen </w:t>
              </w:r>
              <w:proofErr w:type="spellStart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observationin</w:t>
              </w:r>
              <w:proofErr w:type="spell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</w:t>
              </w:r>
              <w:proofErr w:type="spellStart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>ID:hen</w:t>
              </w:r>
              <w:proofErr w:type="spell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CE09C2E" w14:textId="77777777" w:rsidR="004D38E5" w:rsidRPr="003A6BFD" w:rsidRDefault="004D38E5" w:rsidP="004D38E5">
            <w:pPr>
              <w:autoSpaceDE w:val="0"/>
              <w:autoSpaceDN w:val="0"/>
              <w:adjustRightInd w:val="0"/>
              <w:rPr>
                <w:ins w:id="199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94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3A6BF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1.2.246.10.1234567.14.2014.123.1.3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FD479E9" w14:textId="77777777" w:rsidR="004D38E5" w:rsidRPr="003A6BFD" w:rsidRDefault="004D38E5" w:rsidP="004D38E5">
            <w:pPr>
              <w:autoSpaceDE w:val="0"/>
              <w:autoSpaceDN w:val="0"/>
              <w:adjustRightInd w:val="0"/>
              <w:rPr>
                <w:ins w:id="199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96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3A6BF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externalObservation</w:t>
              </w:r>
              <w:proofErr w:type="spellEnd"/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555BA62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199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998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reference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64DC1A2A" w14:textId="77777777" w:rsidR="004D38E5" w:rsidRPr="004D38E5" w:rsidRDefault="004D38E5" w:rsidP="004D38E5">
            <w:pPr>
              <w:autoSpaceDE w:val="0"/>
              <w:autoSpaceDN w:val="0"/>
              <w:adjustRightInd w:val="0"/>
              <w:ind w:left="284" w:hanging="284"/>
              <w:rPr>
                <w:ins w:id="199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000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Viittaus</w:t>
              </w:r>
              <w:proofErr w:type="gram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ulkoiseen asiakirjaan, mikäli lausutun tutkimuksen tiedot eivät ole samassa asiakirjassa mukana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AE4B1E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0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02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proofErr w:type="spellStart"/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SPRT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28A7D7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04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externalDocument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5FBB95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06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proofErr w:type="spellEnd"/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1.2.246.537.6.12.999.2003.20.1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502DFAE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0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008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</w:t>
              </w:r>
              <w:proofErr w:type="gramStart"/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asiakirjan</w:t>
              </w:r>
              <w:proofErr w:type="gramEnd"/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id tähän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A4BE75B" w14:textId="77777777" w:rsidR="004D38E5" w:rsidRPr="00305270" w:rsidRDefault="004D38E5" w:rsidP="004D38E5">
            <w:pPr>
              <w:autoSpaceDE w:val="0"/>
              <w:autoSpaceDN w:val="0"/>
              <w:adjustRightInd w:val="0"/>
              <w:rPr>
                <w:ins w:id="200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010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3052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3052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proofErr w:type="spellStart"/>
              <w:r w:rsidRPr="003052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proofErr w:type="spellEnd"/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1.2.246.10.34567890.11.2014.56</w:t>
              </w:r>
              <w:r w:rsidRPr="003052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CF78365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1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2" w:author="Tekijä">
              <w:r w:rsidRPr="003052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setId</w:t>
              </w:r>
              <w:proofErr w:type="spellEnd"/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1.2.246.10.34567890.11.2014.56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E78A4C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1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4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proofErr w:type="spellStart"/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externalDocument</w:t>
              </w:r>
              <w:proofErr w:type="spellEnd"/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555BC69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0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016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023D9" w14:textId="5B82F8F2" w:rsidR="004D38E5" w:rsidRPr="004D38E5" w:rsidRDefault="004D38E5" w:rsidP="00A076C3">
            <w:pPr>
              <w:autoSpaceDE w:val="0"/>
              <w:autoSpaceDN w:val="0"/>
              <w:adjustRightInd w:val="0"/>
              <w:rPr>
                <w:ins w:id="20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675B7632" w14:textId="77777777" w:rsidR="004D38E5" w:rsidRDefault="004D38E5" w:rsidP="004D38E5">
      <w:pPr>
        <w:rPr>
          <w:ins w:id="2018" w:author="Tekijä"/>
          <w:lang w:eastAsia="fi-FI"/>
        </w:rPr>
      </w:pPr>
    </w:p>
    <w:p w14:paraId="0ED8094B" w14:textId="77777777" w:rsidR="000B7051" w:rsidRDefault="000B7051" w:rsidP="00CD6053">
      <w:pPr>
        <w:rPr>
          <w:lang w:eastAsia="fi-FI"/>
        </w:rPr>
      </w:pPr>
    </w:p>
    <w:p w14:paraId="65994050" w14:textId="77777777" w:rsidR="00B92CEA" w:rsidRDefault="00B92CEA" w:rsidP="00B92CEA">
      <w:pPr>
        <w:pStyle w:val="Otsikko2"/>
        <w:rPr>
          <w:ins w:id="2019" w:author="Tekijä"/>
          <w:highlight w:val="white"/>
          <w:lang w:eastAsia="fi-FI"/>
        </w:rPr>
      </w:pPr>
      <w:bookmarkStart w:id="2020" w:name="_Toc403323906"/>
      <w:proofErr w:type="spellStart"/>
      <w:ins w:id="2021" w:author="Tekijä">
        <w:r>
          <w:rPr>
            <w:highlight w:val="white"/>
            <w:lang w:eastAsia="fi-FI"/>
          </w:rPr>
          <w:t>Lisälausunto</w:t>
        </w:r>
        <w:bookmarkEnd w:id="2020"/>
        <w:proofErr w:type="spellEnd"/>
      </w:ins>
    </w:p>
    <w:p w14:paraId="43453014" w14:textId="77777777" w:rsidR="00B92CEA" w:rsidRDefault="00B92CEA" w:rsidP="00B92CEA">
      <w:pPr>
        <w:rPr>
          <w:ins w:id="2022" w:author="Tekijä"/>
          <w:highlight w:val="white"/>
          <w:lang w:eastAsia="fi-FI"/>
        </w:rPr>
      </w:pPr>
      <w:ins w:id="2023" w:author="Tekijä">
        <w:r>
          <w:rPr>
            <w:highlight w:val="white"/>
            <w:lang w:eastAsia="fi-FI"/>
          </w:rPr>
          <w:t xml:space="preserve">Mahdollinen lisälausunto toteutetaan omana merkintänään saman mallin mukaisesti kuin tässä pääluvussa 8 on kerrottu. </w:t>
        </w:r>
      </w:ins>
    </w:p>
    <w:p w14:paraId="50524223" w14:textId="77777777" w:rsidR="00B92CEA" w:rsidRDefault="00B92CEA" w:rsidP="00B92CEA">
      <w:pPr>
        <w:rPr>
          <w:ins w:id="2024" w:author="Tekijä"/>
          <w:highlight w:val="white"/>
          <w:lang w:eastAsia="fi-FI"/>
        </w:rPr>
      </w:pPr>
      <w:bookmarkStart w:id="2025" w:name="_GoBack"/>
      <w:bookmarkEnd w:id="2025"/>
    </w:p>
    <w:p w14:paraId="5E1761E5" w14:textId="2AE96315" w:rsidR="00CD6053" w:rsidDel="004D38E5" w:rsidRDefault="00CD6053" w:rsidP="0007114D">
      <w:pPr>
        <w:rPr>
          <w:ins w:id="2026" w:author="Tekijä"/>
          <w:del w:id="2027" w:author="Tekijä"/>
          <w:highlight w:val="white"/>
          <w:lang w:eastAsia="fi-FI"/>
        </w:rPr>
      </w:pPr>
    </w:p>
    <w:p w14:paraId="590B3821" w14:textId="2C3ECBB1" w:rsidR="00C77E41" w:rsidRDefault="00505E94" w:rsidP="0007114D">
      <w:pPr>
        <w:rPr>
          <w:highlight w:val="white"/>
          <w:lang w:eastAsia="fi-FI"/>
        </w:rPr>
      </w:pPr>
      <w:del w:id="2028" w:author="Tekijä">
        <w:r w:rsidDel="00CD6053">
          <w:rPr>
            <w:highlight w:val="white"/>
            <w:lang w:eastAsia="fi-FI"/>
          </w:rPr>
          <w:delText xml:space="preserve"> </w:delText>
        </w:r>
      </w:del>
    </w:p>
    <w:p w14:paraId="590B3822" w14:textId="77777777" w:rsidR="003A70BB" w:rsidRDefault="003A70BB" w:rsidP="003A70BB">
      <w:pPr>
        <w:pStyle w:val="Otsikko1"/>
      </w:pPr>
      <w:bookmarkStart w:id="2029" w:name="_Toc403323907"/>
      <w:r>
        <w:t>Koodistot</w:t>
      </w:r>
      <w:bookmarkEnd w:id="2029"/>
    </w:p>
    <w:p w14:paraId="590B3823" w14:textId="635179B7" w:rsidR="00CE7436" w:rsidRDefault="00574D5B" w:rsidP="00574D5B">
      <w:pPr>
        <w:rPr>
          <w:lang w:eastAsia="fi-FI"/>
        </w:rPr>
      </w:pPr>
      <w:r>
        <w:rPr>
          <w:lang w:eastAsia="fi-FI"/>
        </w:rPr>
        <w:t xml:space="preserve">Kuvantamisen tutkimuksissa käytetään </w:t>
      </w:r>
      <w:r w:rsidR="00CE7436">
        <w:rPr>
          <w:lang w:eastAsia="fi-FI"/>
        </w:rPr>
        <w:t xml:space="preserve">ajan tasalla olevia kansallisia koodistoja. </w:t>
      </w:r>
      <w:r w:rsidR="00CE7436" w:rsidRPr="00CE7436">
        <w:rPr>
          <w:lang w:eastAsia="fi-FI"/>
        </w:rPr>
        <w:t>Terveyden ja</w:t>
      </w:r>
      <w:r w:rsidR="00CE7436">
        <w:rPr>
          <w:lang w:eastAsia="fi-FI"/>
        </w:rPr>
        <w:t xml:space="preserve"> </w:t>
      </w:r>
      <w:r w:rsidR="00CE7436" w:rsidRPr="00CE7436">
        <w:rPr>
          <w:lang w:eastAsia="fi-FI"/>
        </w:rPr>
        <w:t xml:space="preserve">hyvinvoinnin laitos (THL) </w:t>
      </w:r>
      <w:r w:rsidR="00CE7436">
        <w:rPr>
          <w:lang w:eastAsia="fi-FI"/>
        </w:rPr>
        <w:t xml:space="preserve">ylläpitää </w:t>
      </w:r>
      <w:r w:rsidR="00CE7436" w:rsidRPr="00CE7436">
        <w:rPr>
          <w:lang w:eastAsia="fi-FI"/>
        </w:rPr>
        <w:t>kansalli</w:t>
      </w:r>
      <w:r w:rsidR="00CE7436">
        <w:rPr>
          <w:lang w:eastAsia="fi-FI"/>
        </w:rPr>
        <w:t>sta</w:t>
      </w:r>
      <w:r w:rsidR="00CE7436" w:rsidRPr="00CE7436">
        <w:rPr>
          <w:lang w:eastAsia="fi-FI"/>
        </w:rPr>
        <w:t xml:space="preserve"> koodistopalvelu</w:t>
      </w:r>
      <w:r w:rsidR="00CE7436">
        <w:rPr>
          <w:lang w:eastAsia="fi-FI"/>
        </w:rPr>
        <w:t>a</w:t>
      </w:r>
      <w:r w:rsidR="00485790">
        <w:rPr>
          <w:lang w:eastAsia="fi-FI"/>
        </w:rPr>
        <w:t>.</w:t>
      </w:r>
    </w:p>
    <w:p w14:paraId="590B3824" w14:textId="77777777" w:rsidR="00CE7436" w:rsidRDefault="00CE7436" w:rsidP="00574D5B">
      <w:pPr>
        <w:rPr>
          <w:lang w:eastAsia="fi-FI"/>
        </w:rPr>
      </w:pPr>
    </w:p>
    <w:p w14:paraId="590B3825" w14:textId="77777777" w:rsidR="00CE7436" w:rsidRDefault="00CE7436" w:rsidP="00574D5B">
      <w:pPr>
        <w:rPr>
          <w:lang w:eastAsia="fi-FI"/>
        </w:rPr>
      </w:pPr>
      <w:r>
        <w:rPr>
          <w:lang w:eastAsia="fi-FI"/>
        </w:rPr>
        <w:t xml:space="preserve">Määrityksen kirjoittamishetkellä voimassa olevat koodistot ovat: </w:t>
      </w:r>
    </w:p>
    <w:p w14:paraId="590B3827" w14:textId="7338806C" w:rsidR="00634242" w:rsidRDefault="00634242" w:rsidP="00574D5B">
      <w:pPr>
        <w:rPr>
          <w:lang w:eastAsia="fi-FI"/>
        </w:rPr>
      </w:pPr>
      <w:proofErr w:type="gramStart"/>
      <w:r>
        <w:rPr>
          <w:lang w:eastAsia="fi-FI"/>
        </w:rPr>
        <w:t>”</w:t>
      </w:r>
      <w:r w:rsidR="00771F4C" w:rsidRPr="00771F4C">
        <w:rPr>
          <w:lang w:eastAsia="fi-FI"/>
        </w:rPr>
        <w:t xml:space="preserve"> </w:t>
      </w:r>
      <w:r w:rsidR="00771F4C" w:rsidRPr="00634242">
        <w:rPr>
          <w:lang w:eastAsia="fi-FI"/>
        </w:rPr>
        <w:t>THL</w:t>
      </w:r>
      <w:proofErr w:type="gramEnd"/>
      <w:r w:rsidR="00771F4C" w:rsidRPr="00634242">
        <w:rPr>
          <w:lang w:eastAsia="fi-FI"/>
        </w:rPr>
        <w:t xml:space="preserve"> </w:t>
      </w:r>
      <w:r w:rsidR="00771F4C">
        <w:rPr>
          <w:lang w:eastAsia="fi-FI"/>
        </w:rPr>
        <w:t>–</w:t>
      </w:r>
      <w:r w:rsidR="00771F4C" w:rsidRPr="00634242">
        <w:rPr>
          <w:lang w:eastAsia="fi-FI"/>
        </w:rPr>
        <w:t xml:space="preserve"> Toimenpideluokitus</w:t>
      </w:r>
      <w:r w:rsidR="00771F4C" w:rsidRPr="00634242" w:rsidDel="00771F4C">
        <w:rPr>
          <w:lang w:eastAsia="fi-FI"/>
        </w:rPr>
        <w:t xml:space="preserve"> </w:t>
      </w:r>
      <w:r>
        <w:rPr>
          <w:lang w:eastAsia="fi-FI"/>
        </w:rPr>
        <w:t>”</w:t>
      </w:r>
      <w:r w:rsidR="00CE7436">
        <w:rPr>
          <w:lang w:eastAsia="fi-FI"/>
        </w:rPr>
        <w:t xml:space="preserve"> </w:t>
      </w:r>
      <w:r w:rsidR="00574D5B">
        <w:rPr>
          <w:lang w:eastAsia="fi-FI"/>
        </w:rPr>
        <w:t>(</w:t>
      </w:r>
      <w:r w:rsidR="00771F4C">
        <w:rPr>
          <w:lang w:eastAsia="fi-FI"/>
        </w:rPr>
        <w:t>OID: 1.2.246.537.6.2.2007</w:t>
      </w:r>
      <w:r w:rsidR="00574D5B">
        <w:rPr>
          <w:lang w:eastAsia="fi-FI"/>
        </w:rPr>
        <w:t xml:space="preserve">) </w:t>
      </w:r>
    </w:p>
    <w:p w14:paraId="7E72122E" w14:textId="77777777" w:rsidR="005212BF" w:rsidRDefault="005212BF" w:rsidP="00574D5B">
      <w:pPr>
        <w:rPr>
          <w:lang w:eastAsia="fi-FI"/>
        </w:rPr>
      </w:pPr>
    </w:p>
    <w:p w14:paraId="0F25EE94" w14:textId="77777777" w:rsidR="005212BF" w:rsidRDefault="005212BF" w:rsidP="005212BF">
      <w:r>
        <w:t xml:space="preserve">THL-toimenpideluokitus on 5-merkkinen tutkimuskoodi, josta kuvantamistutkimukset erottaa seuraavin kriteerein: </w:t>
      </w:r>
    </w:p>
    <w:p w14:paraId="620BF6C6" w14:textId="7D1C0C89" w:rsidR="005212BF" w:rsidRDefault="005212BF" w:rsidP="00427FAD">
      <w:pPr>
        <w:pStyle w:val="Luettelokappale"/>
        <w:numPr>
          <w:ilvl w:val="0"/>
          <w:numId w:val="34"/>
        </w:numPr>
      </w:pPr>
      <w:r>
        <w:t xml:space="preserve">Ensimmäinen merkki on A-Q tai Y tai kaksi ensimmäistä merkkiä ovat XW tai XX (ei koodit joiden kolme ensimmäistä merkkiä on XX7) </w:t>
      </w:r>
    </w:p>
    <w:p w14:paraId="4FE8721A" w14:textId="5587CAFA" w:rsidR="005212BF" w:rsidRPr="00446B28" w:rsidRDefault="005212BF" w:rsidP="00427FAD">
      <w:pPr>
        <w:pStyle w:val="Luettelokappale"/>
        <w:numPr>
          <w:ilvl w:val="0"/>
          <w:numId w:val="34"/>
        </w:numPr>
      </w:pPr>
      <w:r>
        <w:t>Kolmas merkki on 1-9.</w:t>
      </w:r>
    </w:p>
    <w:p w14:paraId="590B3842" w14:textId="77777777" w:rsidR="003A70BB" w:rsidRDefault="003A70BB" w:rsidP="003A70BB">
      <w:pPr>
        <w:pStyle w:val="Otsikko1"/>
      </w:pPr>
      <w:bookmarkStart w:id="2030" w:name="_Toc403323908"/>
      <w:r>
        <w:t>Liitteet</w:t>
      </w:r>
      <w:bookmarkEnd w:id="2030"/>
    </w:p>
    <w:p w14:paraId="590B3843" w14:textId="34EC96AA" w:rsidR="003A70BB" w:rsidRDefault="008C45D1" w:rsidP="007473B9">
      <w:pPr>
        <w:rPr>
          <w:lang w:eastAsia="fi-FI"/>
        </w:rPr>
      </w:pPr>
      <w:r>
        <w:rPr>
          <w:lang w:eastAsia="fi-FI"/>
        </w:rPr>
        <w:t>Liitteenä on</w:t>
      </w:r>
      <w:r w:rsidR="007473B9">
        <w:rPr>
          <w:lang w:eastAsia="fi-FI"/>
        </w:rPr>
        <w:t xml:space="preserve"> </w:t>
      </w:r>
      <w:r>
        <w:rPr>
          <w:lang w:eastAsia="fi-FI"/>
        </w:rPr>
        <w:t>t</w:t>
      </w:r>
      <w:r w:rsidR="007473B9">
        <w:rPr>
          <w:lang w:eastAsia="fi-FI"/>
        </w:rPr>
        <w:t>utkimusasiakirja</w:t>
      </w:r>
      <w:r>
        <w:rPr>
          <w:lang w:eastAsia="fi-FI"/>
        </w:rPr>
        <w:t>n xml-esimerkki</w:t>
      </w:r>
      <w:r w:rsidR="007473B9">
        <w:rPr>
          <w:lang w:eastAsia="fi-FI"/>
        </w:rPr>
        <w:t xml:space="preserve">, jossa ovat </w:t>
      </w:r>
      <w:r w:rsidR="006F1D90">
        <w:rPr>
          <w:lang w:eastAsia="fi-FI"/>
        </w:rPr>
        <w:t>pyyntö</w:t>
      </w:r>
      <w:r w:rsidR="007473B9">
        <w:rPr>
          <w:lang w:eastAsia="fi-FI"/>
        </w:rPr>
        <w:t>, tehty tutkimus</w:t>
      </w:r>
      <w:r w:rsidR="00D97B3B">
        <w:rPr>
          <w:lang w:eastAsia="fi-FI"/>
        </w:rPr>
        <w:t xml:space="preserve"> ja lausunto.</w:t>
      </w:r>
      <w:r w:rsidR="007473B9">
        <w:rPr>
          <w:lang w:eastAsia="fi-FI"/>
        </w:rPr>
        <w:t xml:space="preserve"> </w:t>
      </w:r>
    </w:p>
    <w:p w14:paraId="590B3844" w14:textId="77777777" w:rsidR="007473B9" w:rsidRPr="00B43FCD" w:rsidRDefault="007473B9" w:rsidP="007473B9">
      <w:pPr>
        <w:rPr>
          <w:highlight w:val="white"/>
          <w:lang w:eastAsia="fi-FI"/>
        </w:rPr>
      </w:pPr>
    </w:p>
    <w:sectPr w:rsidR="007473B9" w:rsidRPr="00B43FCD" w:rsidSect="00D252C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footnotePr>
        <w:numRestart w:val="eachSect"/>
      </w:footnotePr>
      <w:type w:val="continuous"/>
      <w:pgSz w:w="11907" w:h="16840" w:code="9"/>
      <w:pgMar w:top="567" w:right="1134" w:bottom="56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1A678" w14:textId="77777777" w:rsidR="00305270" w:rsidRDefault="00305270">
      <w:r>
        <w:separator/>
      </w:r>
    </w:p>
  </w:endnote>
  <w:endnote w:type="continuationSeparator" w:id="0">
    <w:p w14:paraId="24BCE794" w14:textId="77777777" w:rsidR="00305270" w:rsidRDefault="00305270">
      <w:r>
        <w:continuationSeparator/>
      </w:r>
    </w:p>
  </w:endnote>
  <w:endnote w:type="continuationNotice" w:id="1">
    <w:p w14:paraId="503747D4" w14:textId="77777777" w:rsidR="00305270" w:rsidRDefault="003052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0" w14:textId="77777777" w:rsidR="00305270" w:rsidRDefault="00305270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1" w14:textId="77777777" w:rsidR="00305270" w:rsidRPr="002801F9" w:rsidRDefault="00305270">
    <w:pPr>
      <w:pStyle w:val="Alatunniste"/>
    </w:pPr>
    <w:r w:rsidRPr="002801F9">
      <w:t xml:space="preserve">_______________________________________________________________________________________________   </w:t>
    </w:r>
  </w:p>
  <w:p w14:paraId="590B3882" w14:textId="7D43B480" w:rsidR="00305270" w:rsidRPr="002B0A51" w:rsidRDefault="00305270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ins w:id="2034" w:author="Tekijä">
      <w:r>
        <w:t>Kanta_kuvantamisen_CDA_R2_merkinnät_v210_Tracking</w:t>
      </w:r>
    </w:ins>
    <w:r>
      <w:fldChar w:fldCharType="end"/>
    </w:r>
    <w:r w:rsidRPr="002B0A51">
      <w:tab/>
      <w:t>URN:OID:</w:t>
    </w:r>
    <w:fldSimple w:instr=" DOCPROPERTY  OID  \* MERGEFORMAT ">
      <w:ins w:id="2035" w:author="Tekijä">
        <w:r>
          <w:t>1.2.246.777.11.2014.X</w:t>
        </w:r>
      </w:ins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9E" w14:textId="77777777" w:rsidR="00305270" w:rsidRDefault="003052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61D21" w14:textId="77777777" w:rsidR="00305270" w:rsidRDefault="00305270">
      <w:r>
        <w:separator/>
      </w:r>
    </w:p>
  </w:footnote>
  <w:footnote w:type="continuationSeparator" w:id="0">
    <w:p w14:paraId="481FE5FF" w14:textId="77777777" w:rsidR="00305270" w:rsidRDefault="00305270">
      <w:r>
        <w:continuationSeparator/>
      </w:r>
    </w:p>
  </w:footnote>
  <w:footnote w:type="continuationNotice" w:id="1">
    <w:p w14:paraId="1B1EC05D" w14:textId="77777777" w:rsidR="00305270" w:rsidRDefault="003052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51" w14:textId="77777777" w:rsidR="00305270" w:rsidRDefault="00305270" w:rsidP="00532BF4">
    <w:pPr>
      <w:pStyle w:val="Yltunniste"/>
      <w:tabs>
        <w:tab w:val="left" w:pos="7797"/>
      </w:tabs>
    </w:pPr>
    <w:r>
      <w:rPr>
        <w:lang w:eastAsia="fi-FI"/>
      </w:rPr>
      <w:drawing>
        <wp:inline distT="0" distB="0" distL="0" distR="0" wp14:anchorId="590B389F" wp14:editId="590B38A0">
          <wp:extent cx="763270" cy="198755"/>
          <wp:effectExtent l="19050" t="0" r="0" b="0"/>
          <wp:docPr id="115" name="Kuva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198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rPr>
        <w:lang w:eastAsia="fi-FI"/>
      </w:rPr>
      <w:drawing>
        <wp:inline distT="0" distB="0" distL="0" distR="0" wp14:anchorId="590B38A1" wp14:editId="590B38A2">
          <wp:extent cx="1097280" cy="787400"/>
          <wp:effectExtent l="19050" t="0" r="7620" b="0"/>
          <wp:docPr id="116" name="Kuva 116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L7 Uusi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05270" w14:paraId="590B3857" w14:textId="77777777">
      <w:tc>
        <w:tcPr>
          <w:tcW w:w="2694" w:type="dxa"/>
        </w:tcPr>
        <w:p w14:paraId="590B3852" w14:textId="77777777" w:rsidR="00305270" w:rsidRDefault="00305270">
          <w:r>
            <w:rPr>
              <w:noProof/>
              <w:lang w:eastAsia="fi-FI"/>
            </w:rPr>
            <w:drawing>
              <wp:inline distT="0" distB="0" distL="0" distR="0" wp14:anchorId="590B38A3" wp14:editId="590B38A4">
                <wp:extent cx="1574165" cy="270510"/>
                <wp:effectExtent l="19050" t="0" r="6985" b="0"/>
                <wp:docPr id="117" name="Kuva 1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53" w14:textId="77777777" w:rsidR="00305270" w:rsidRDefault="00305270"/>
      </w:tc>
      <w:tc>
        <w:tcPr>
          <w:tcW w:w="3201" w:type="dxa"/>
        </w:tcPr>
        <w:p w14:paraId="590B3854" w14:textId="77777777" w:rsidR="00305270" w:rsidRDefault="00305270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proofErr w:type="spellStart"/>
          <w:r>
            <w:t>OpenCDA</w:t>
          </w:r>
          <w:proofErr w:type="spellEnd"/>
          <w:r>
            <w:t xml:space="preserve"> 2007 Tietotyypit</w:t>
          </w:r>
          <w:r>
            <w:fldChar w:fldCharType="end"/>
          </w:r>
        </w:p>
      </w:tc>
      <w:tc>
        <w:tcPr>
          <w:tcW w:w="1418" w:type="dxa"/>
        </w:tcPr>
        <w:p w14:paraId="590B3855" w14:textId="77777777" w:rsidR="00305270" w:rsidRDefault="00305270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590B3856" w14:textId="77777777" w:rsidR="00305270" w:rsidRDefault="00305270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05270" w14:paraId="590B385D" w14:textId="77777777">
      <w:tc>
        <w:tcPr>
          <w:tcW w:w="2694" w:type="dxa"/>
        </w:tcPr>
        <w:p w14:paraId="590B3858" w14:textId="77777777" w:rsidR="00305270" w:rsidRDefault="00305270"/>
      </w:tc>
      <w:tc>
        <w:tcPr>
          <w:tcW w:w="1051" w:type="dxa"/>
        </w:tcPr>
        <w:p w14:paraId="590B3859" w14:textId="77777777" w:rsidR="00305270" w:rsidRDefault="00305270"/>
      </w:tc>
      <w:tc>
        <w:tcPr>
          <w:tcW w:w="3201" w:type="dxa"/>
        </w:tcPr>
        <w:p w14:paraId="590B385A" w14:textId="77777777" w:rsidR="00305270" w:rsidRDefault="0030527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590B385B" w14:textId="77777777" w:rsidR="00305270" w:rsidRDefault="00305270"/>
      </w:tc>
      <w:tc>
        <w:tcPr>
          <w:tcW w:w="999" w:type="dxa"/>
        </w:tcPr>
        <w:p w14:paraId="590B385C" w14:textId="77777777" w:rsidR="00305270" w:rsidRDefault="00305270"/>
      </w:tc>
    </w:tr>
    <w:tr w:rsidR="00305270" w14:paraId="590B3863" w14:textId="77777777">
      <w:tc>
        <w:tcPr>
          <w:tcW w:w="2694" w:type="dxa"/>
        </w:tcPr>
        <w:p w14:paraId="590B385E" w14:textId="77777777" w:rsidR="00305270" w:rsidRDefault="00305270"/>
      </w:tc>
      <w:tc>
        <w:tcPr>
          <w:tcW w:w="1051" w:type="dxa"/>
        </w:tcPr>
        <w:p w14:paraId="590B385F" w14:textId="77777777" w:rsidR="00305270" w:rsidRDefault="00305270"/>
      </w:tc>
      <w:tc>
        <w:tcPr>
          <w:tcW w:w="3201" w:type="dxa"/>
        </w:tcPr>
        <w:p w14:paraId="590B3860" w14:textId="77777777" w:rsidR="00305270" w:rsidRDefault="00305270"/>
      </w:tc>
      <w:tc>
        <w:tcPr>
          <w:tcW w:w="1418" w:type="dxa"/>
        </w:tcPr>
        <w:p w14:paraId="590B3861" w14:textId="77777777" w:rsidR="00305270" w:rsidRDefault="00305270"/>
      </w:tc>
      <w:tc>
        <w:tcPr>
          <w:tcW w:w="999" w:type="dxa"/>
        </w:tcPr>
        <w:p w14:paraId="590B3862" w14:textId="77777777" w:rsidR="00305270" w:rsidRDefault="00305270"/>
      </w:tc>
    </w:tr>
    <w:tr w:rsidR="00305270" w14:paraId="590B3869" w14:textId="77777777">
      <w:tc>
        <w:tcPr>
          <w:tcW w:w="2694" w:type="dxa"/>
        </w:tcPr>
        <w:p w14:paraId="590B3864" w14:textId="77777777" w:rsidR="00305270" w:rsidRDefault="00305270"/>
      </w:tc>
      <w:tc>
        <w:tcPr>
          <w:tcW w:w="1051" w:type="dxa"/>
        </w:tcPr>
        <w:p w14:paraId="590B3865" w14:textId="77777777" w:rsidR="00305270" w:rsidRDefault="00305270"/>
      </w:tc>
      <w:tc>
        <w:tcPr>
          <w:tcW w:w="3201" w:type="dxa"/>
        </w:tcPr>
        <w:p w14:paraId="590B3866" w14:textId="084F4C2E" w:rsidR="00305270" w:rsidRDefault="00305270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8" w:author="Tekijä">
            <w:r>
              <w:rPr>
                <w:noProof/>
              </w:rPr>
              <w:t>13.11.2014</w:t>
            </w:r>
            <w:del w:id="9" w:author="Tekijä">
              <w:r w:rsidDel="00305270">
                <w:rPr>
                  <w:noProof/>
                </w:rPr>
                <w:delText>12.11.201412.11.201409.11.201407.11.201406.11.201426.05.2014</w:delText>
              </w:r>
            </w:del>
          </w:ins>
          <w:del w:id="10" w:author="Tekijä">
            <w:r w:rsidDel="00305270">
              <w:rPr>
                <w:noProof/>
              </w:rPr>
              <w:delText>11.12.2013</w:delText>
            </w:r>
          </w:del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590B3867" w14:textId="77777777" w:rsidR="00305270" w:rsidRDefault="00305270">
          <w:fldSimple w:instr=" FILENAME  \* LOWER ">
            <w:r>
              <w:rPr>
                <w:noProof/>
              </w:rPr>
              <w:t>opencda2008-tietotyypit-v020_track.doc</w:t>
            </w:r>
          </w:fldSimple>
        </w:p>
      </w:tc>
      <w:tc>
        <w:tcPr>
          <w:tcW w:w="999" w:type="dxa"/>
        </w:tcPr>
        <w:p w14:paraId="590B3868" w14:textId="77777777" w:rsidR="00305270" w:rsidRDefault="00305270"/>
      </w:tc>
    </w:tr>
  </w:tbl>
  <w:p w14:paraId="590B386A" w14:textId="77777777" w:rsidR="00305270" w:rsidRDefault="00305270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6B" w14:textId="77777777" w:rsidR="00305270" w:rsidRDefault="00305270">
    <w:pPr>
      <w:pStyle w:val="Yltunniste"/>
    </w:pPr>
  </w:p>
  <w:p w14:paraId="590B386C" w14:textId="77777777" w:rsidR="00305270" w:rsidRDefault="00305270"/>
  <w:p w14:paraId="590B386D" w14:textId="77777777" w:rsidR="00305270" w:rsidRDefault="0030527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05270" w14:paraId="590B3872" w14:textId="77777777">
      <w:trPr>
        <w:cantSplit/>
      </w:trPr>
      <w:tc>
        <w:tcPr>
          <w:tcW w:w="3544" w:type="dxa"/>
          <w:vMerge w:val="restart"/>
        </w:tcPr>
        <w:p w14:paraId="590B386E" w14:textId="77777777" w:rsidR="00305270" w:rsidRDefault="00305270" w:rsidP="00532BF4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90B38A5" wp14:editId="590B38A6">
                <wp:extent cx="739775" cy="659765"/>
                <wp:effectExtent l="19050" t="0" r="3175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659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r>
            <w:rPr>
              <w:lang w:eastAsia="fi-FI"/>
            </w:rPr>
            <w:drawing>
              <wp:inline distT="0" distB="0" distL="0" distR="0" wp14:anchorId="590B38A7" wp14:editId="590B38A8">
                <wp:extent cx="763270" cy="198755"/>
                <wp:effectExtent l="19050" t="0" r="0" b="0"/>
                <wp:docPr id="9" name="Kuv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1987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590B386F" w14:textId="77777777" w:rsidR="00305270" w:rsidRDefault="00305270" w:rsidP="00532BF4">
          <w:pPr>
            <w:pStyle w:val="Yltunniste"/>
          </w:pPr>
          <w:r>
            <w:t>Asiakas: Kela</w:t>
          </w:r>
        </w:p>
      </w:tc>
      <w:tc>
        <w:tcPr>
          <w:tcW w:w="1843" w:type="dxa"/>
        </w:tcPr>
        <w:p w14:paraId="590B3870" w14:textId="1C5AB3D7" w:rsidR="00305270" w:rsidRDefault="00305270" w:rsidP="009E2C3B">
          <w:pPr>
            <w:pStyle w:val="Yltunniste"/>
            <w:jc w:val="center"/>
          </w:pPr>
          <w:r>
            <w:t xml:space="preserve">Versio </w:t>
          </w:r>
          <w:fldSimple w:instr=" DOCPROPERTY  Versio  \* MERGEFORMAT ">
            <w:ins w:id="2031" w:author="Tekijä">
              <w:r>
                <w:t>2.10</w:t>
              </w:r>
            </w:ins>
          </w:fldSimple>
        </w:p>
      </w:tc>
      <w:tc>
        <w:tcPr>
          <w:tcW w:w="850" w:type="dxa"/>
        </w:tcPr>
        <w:p w14:paraId="590B3871" w14:textId="77777777" w:rsidR="00305270" w:rsidRDefault="00305270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6C412C">
            <w:rPr>
              <w:rStyle w:val="Sivunumero"/>
            </w:rPr>
            <w:t>21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6C412C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05270" w14:paraId="590B3879" w14:textId="77777777">
      <w:trPr>
        <w:cantSplit/>
      </w:trPr>
      <w:tc>
        <w:tcPr>
          <w:tcW w:w="3544" w:type="dxa"/>
          <w:vMerge/>
        </w:tcPr>
        <w:p w14:paraId="590B3873" w14:textId="77777777" w:rsidR="00305270" w:rsidRDefault="00305270">
          <w:pPr>
            <w:pStyle w:val="Yltunniste"/>
          </w:pPr>
        </w:p>
      </w:tc>
      <w:tc>
        <w:tcPr>
          <w:tcW w:w="3402" w:type="dxa"/>
        </w:tcPr>
        <w:p w14:paraId="590B3874" w14:textId="77777777" w:rsidR="00305270" w:rsidRDefault="00305270">
          <w:pPr>
            <w:pStyle w:val="Yltunniste"/>
          </w:pPr>
          <w:r>
            <w:t>KanTa HL7 rajapintamäärittelyt</w:t>
          </w:r>
        </w:p>
        <w:p w14:paraId="590B3875" w14:textId="77777777" w:rsidR="00305270" w:rsidRDefault="00305270">
          <w:pPr>
            <w:pStyle w:val="Yltunniste"/>
          </w:pPr>
        </w:p>
      </w:tc>
      <w:tc>
        <w:tcPr>
          <w:tcW w:w="1843" w:type="dxa"/>
        </w:tcPr>
        <w:p w14:paraId="590B3876" w14:textId="77777777" w:rsidR="00305270" w:rsidRDefault="00305270">
          <w:pPr>
            <w:pStyle w:val="Yltunniste"/>
            <w:jc w:val="center"/>
          </w:pPr>
        </w:p>
        <w:p w14:paraId="590B3877" w14:textId="32403F25" w:rsidR="00305270" w:rsidRDefault="00305270" w:rsidP="00C22D21">
          <w:pPr>
            <w:pStyle w:val="Yltunniste"/>
            <w:jc w:val="center"/>
          </w:pPr>
          <w:fldSimple w:instr=" DOCPROPERTY  VersioPäivä  \* MERGEFORMAT ">
            <w:ins w:id="2032" w:author="Tekijä">
              <w:r>
                <w:t>x.11.2014</w:t>
              </w:r>
            </w:ins>
          </w:fldSimple>
        </w:p>
      </w:tc>
      <w:tc>
        <w:tcPr>
          <w:tcW w:w="850" w:type="dxa"/>
        </w:tcPr>
        <w:p w14:paraId="590B3878" w14:textId="77777777" w:rsidR="00305270" w:rsidRDefault="00305270">
          <w:pPr>
            <w:pStyle w:val="Yltunniste"/>
          </w:pPr>
        </w:p>
      </w:tc>
    </w:tr>
    <w:tr w:rsidR="00305270" w14:paraId="590B387E" w14:textId="77777777" w:rsidTr="00CA40E0">
      <w:trPr>
        <w:cantSplit/>
        <w:trHeight w:hRule="exact" w:val="518"/>
      </w:trPr>
      <w:tc>
        <w:tcPr>
          <w:tcW w:w="3544" w:type="dxa"/>
        </w:tcPr>
        <w:p w14:paraId="590B387A" w14:textId="77777777" w:rsidR="00305270" w:rsidRDefault="00305270">
          <w:pPr>
            <w:pStyle w:val="Yltunniste"/>
            <w:rPr>
              <w:i/>
              <w:sz w:val="44"/>
              <w:szCs w:val="44"/>
            </w:rPr>
          </w:pPr>
          <w:r>
            <w:rPr>
              <w:i/>
              <w:sz w:val="44"/>
              <w:szCs w:val="44"/>
            </w:rPr>
            <w:t xml:space="preserve"> </w:t>
          </w:r>
        </w:p>
      </w:tc>
      <w:tc>
        <w:tcPr>
          <w:tcW w:w="3402" w:type="dxa"/>
        </w:tcPr>
        <w:p w14:paraId="590B387B" w14:textId="6722198A" w:rsidR="00305270" w:rsidRDefault="00305270" w:rsidP="0091213F">
          <w:pPr>
            <w:pStyle w:val="Yltunniste"/>
            <w:ind w:left="1136" w:hanging="1136"/>
          </w:pPr>
          <w:r>
            <w:t xml:space="preserve">Dokumentti: Kuvantamisen CDA R2 </w:t>
          </w:r>
          <w:ins w:id="2033" w:author="Tekijä">
            <w:r>
              <w:t>merkinnät</w:t>
            </w:r>
          </w:ins>
        </w:p>
      </w:tc>
      <w:tc>
        <w:tcPr>
          <w:tcW w:w="1843" w:type="dxa"/>
        </w:tcPr>
        <w:p w14:paraId="590B387C" w14:textId="77777777" w:rsidR="00305270" w:rsidRPr="003F7159" w:rsidRDefault="00305270">
          <w:pPr>
            <w:pStyle w:val="Yltunniste"/>
            <w:jc w:val="center"/>
            <w:rPr>
              <w:b/>
              <w:sz w:val="16"/>
            </w:rPr>
          </w:pPr>
        </w:p>
      </w:tc>
      <w:tc>
        <w:tcPr>
          <w:tcW w:w="850" w:type="dxa"/>
        </w:tcPr>
        <w:p w14:paraId="590B387D" w14:textId="77777777" w:rsidR="00305270" w:rsidRDefault="00305270">
          <w:pPr>
            <w:pStyle w:val="Yltunniste"/>
          </w:pPr>
        </w:p>
      </w:tc>
    </w:tr>
  </w:tbl>
  <w:p w14:paraId="590B387F" w14:textId="77777777" w:rsidR="00305270" w:rsidRDefault="00305270" w:rsidP="00CA40E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05270" w14:paraId="590B3888" w14:textId="77777777">
      <w:tc>
        <w:tcPr>
          <w:tcW w:w="2694" w:type="dxa"/>
        </w:tcPr>
        <w:p w14:paraId="590B3883" w14:textId="77777777" w:rsidR="00305270" w:rsidRDefault="00305270">
          <w:r>
            <w:rPr>
              <w:noProof/>
              <w:lang w:eastAsia="fi-FI"/>
            </w:rPr>
            <w:drawing>
              <wp:inline distT="0" distB="0" distL="0" distR="0" wp14:anchorId="590B38A9" wp14:editId="590B38AA">
                <wp:extent cx="1574165" cy="270510"/>
                <wp:effectExtent l="19050" t="0" r="6985" b="0"/>
                <wp:docPr id="10" name="Kuva 10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84" w14:textId="77777777" w:rsidR="00305270" w:rsidRDefault="00305270"/>
      </w:tc>
      <w:tc>
        <w:tcPr>
          <w:tcW w:w="3201" w:type="dxa"/>
        </w:tcPr>
        <w:p w14:paraId="590B3885" w14:textId="77777777" w:rsidR="00305270" w:rsidRDefault="00305270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proofErr w:type="spellStart"/>
          <w:r>
            <w:t>OpenCDA</w:t>
          </w:r>
          <w:proofErr w:type="spellEnd"/>
          <w:r>
            <w:t xml:space="preserve"> 2007 Tietotyypit</w:t>
          </w:r>
          <w:r>
            <w:fldChar w:fldCharType="end"/>
          </w:r>
        </w:p>
      </w:tc>
      <w:tc>
        <w:tcPr>
          <w:tcW w:w="1418" w:type="dxa"/>
        </w:tcPr>
        <w:p w14:paraId="590B3886" w14:textId="77777777" w:rsidR="00305270" w:rsidRDefault="0030527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87" w14:textId="77777777" w:rsidR="00305270" w:rsidRDefault="00305270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05270" w14:paraId="590B388E" w14:textId="77777777">
      <w:tc>
        <w:tcPr>
          <w:tcW w:w="2694" w:type="dxa"/>
        </w:tcPr>
        <w:p w14:paraId="590B3889" w14:textId="77777777" w:rsidR="00305270" w:rsidRDefault="00305270"/>
      </w:tc>
      <w:tc>
        <w:tcPr>
          <w:tcW w:w="1051" w:type="dxa"/>
        </w:tcPr>
        <w:p w14:paraId="590B388A" w14:textId="77777777" w:rsidR="00305270" w:rsidRDefault="00305270"/>
      </w:tc>
      <w:tc>
        <w:tcPr>
          <w:tcW w:w="3201" w:type="dxa"/>
        </w:tcPr>
        <w:p w14:paraId="590B388B" w14:textId="77777777" w:rsidR="00305270" w:rsidRDefault="00305270">
          <w:fldSimple w:instr=" SUBJECT  \* MERGEFORMAT ">
            <w:r>
              <w:t>Määrittelydokumentti</w:t>
            </w:r>
          </w:fldSimple>
        </w:p>
      </w:tc>
      <w:tc>
        <w:tcPr>
          <w:tcW w:w="1418" w:type="dxa"/>
        </w:tcPr>
        <w:p w14:paraId="590B388C" w14:textId="77777777" w:rsidR="00305270" w:rsidRDefault="00305270"/>
      </w:tc>
      <w:tc>
        <w:tcPr>
          <w:tcW w:w="999" w:type="dxa"/>
        </w:tcPr>
        <w:p w14:paraId="590B388D" w14:textId="77777777" w:rsidR="00305270" w:rsidRDefault="00305270"/>
      </w:tc>
    </w:tr>
    <w:tr w:rsidR="00305270" w14:paraId="590B3894" w14:textId="77777777">
      <w:tc>
        <w:tcPr>
          <w:tcW w:w="2694" w:type="dxa"/>
        </w:tcPr>
        <w:p w14:paraId="590B388F" w14:textId="77777777" w:rsidR="00305270" w:rsidRDefault="00305270"/>
      </w:tc>
      <w:tc>
        <w:tcPr>
          <w:tcW w:w="1051" w:type="dxa"/>
        </w:tcPr>
        <w:p w14:paraId="590B3890" w14:textId="77777777" w:rsidR="00305270" w:rsidRDefault="00305270"/>
      </w:tc>
      <w:tc>
        <w:tcPr>
          <w:tcW w:w="3201" w:type="dxa"/>
        </w:tcPr>
        <w:p w14:paraId="590B3891" w14:textId="77777777" w:rsidR="00305270" w:rsidRDefault="00305270"/>
      </w:tc>
      <w:tc>
        <w:tcPr>
          <w:tcW w:w="1418" w:type="dxa"/>
        </w:tcPr>
        <w:p w14:paraId="590B3892" w14:textId="77777777" w:rsidR="00305270" w:rsidRDefault="00305270"/>
      </w:tc>
      <w:tc>
        <w:tcPr>
          <w:tcW w:w="999" w:type="dxa"/>
        </w:tcPr>
        <w:p w14:paraId="590B3893" w14:textId="77777777" w:rsidR="00305270" w:rsidRDefault="00305270"/>
      </w:tc>
    </w:tr>
    <w:tr w:rsidR="00305270" w14:paraId="590B389A" w14:textId="77777777">
      <w:tc>
        <w:tcPr>
          <w:tcW w:w="2694" w:type="dxa"/>
        </w:tcPr>
        <w:p w14:paraId="590B3895" w14:textId="77777777" w:rsidR="00305270" w:rsidRDefault="00305270"/>
      </w:tc>
      <w:tc>
        <w:tcPr>
          <w:tcW w:w="1051" w:type="dxa"/>
        </w:tcPr>
        <w:p w14:paraId="590B3896" w14:textId="77777777" w:rsidR="00305270" w:rsidRDefault="00305270"/>
      </w:tc>
      <w:tc>
        <w:tcPr>
          <w:tcW w:w="3201" w:type="dxa"/>
        </w:tcPr>
        <w:p w14:paraId="590B3897" w14:textId="38AACCC6" w:rsidR="00305270" w:rsidRDefault="0030527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2036" w:author="Tekijä">
            <w:r>
              <w:rPr>
                <w:noProof/>
                <w:sz w:val="20"/>
              </w:rPr>
              <w:t>13.11.2014</w:t>
            </w:r>
            <w:del w:id="2037" w:author="Tekijä">
              <w:r w:rsidDel="00305270">
                <w:rPr>
                  <w:noProof/>
                  <w:sz w:val="20"/>
                </w:rPr>
                <w:delText>12.11.201412.11.201409.11.201407.11.201406.11.201426.05.2014</w:delText>
              </w:r>
            </w:del>
          </w:ins>
          <w:del w:id="2038" w:author="Tekijä">
            <w:r w:rsidDel="00305270">
              <w:rPr>
                <w:noProof/>
                <w:sz w:val="20"/>
              </w:rPr>
              <w:delText>11.12.2013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90B3898" w14:textId="77777777" w:rsidR="00305270" w:rsidRDefault="00305270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opencda2008-tietotyypit-v020_track.doc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99" w14:textId="77777777" w:rsidR="00305270" w:rsidRDefault="00305270"/>
      </w:tc>
    </w:tr>
  </w:tbl>
  <w:p w14:paraId="590B389B" w14:textId="77777777" w:rsidR="00305270" w:rsidRDefault="00305270">
    <w:pPr>
      <w:spacing w:before="120"/>
    </w:pPr>
  </w:p>
  <w:p w14:paraId="590B389C" w14:textId="77777777" w:rsidR="00305270" w:rsidRDefault="00305270"/>
  <w:p w14:paraId="590B389D" w14:textId="77777777" w:rsidR="00305270" w:rsidRDefault="003052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>
    <w:nsid w:val="01BB04BB"/>
    <w:multiLevelType w:val="hybridMultilevel"/>
    <w:tmpl w:val="781C3E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20C7A"/>
    <w:multiLevelType w:val="hybridMultilevel"/>
    <w:tmpl w:val="980CA982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75FD1"/>
    <w:multiLevelType w:val="multilevel"/>
    <w:tmpl w:val="582880AC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4">
    <w:nsid w:val="10C450E9"/>
    <w:multiLevelType w:val="hybridMultilevel"/>
    <w:tmpl w:val="A4CCC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75E19"/>
    <w:multiLevelType w:val="multilevel"/>
    <w:tmpl w:val="4AEC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>
    <w:nsid w:val="19016AC4"/>
    <w:multiLevelType w:val="hybridMultilevel"/>
    <w:tmpl w:val="A58A4ADE"/>
    <w:lvl w:ilvl="0" w:tplc="A9BAC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FA44F5"/>
    <w:multiLevelType w:val="hybridMultilevel"/>
    <w:tmpl w:val="95EA970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754C7"/>
    <w:multiLevelType w:val="hybridMultilevel"/>
    <w:tmpl w:val="426A2D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AD60BF"/>
    <w:multiLevelType w:val="hybridMultilevel"/>
    <w:tmpl w:val="7826DB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20B82"/>
    <w:multiLevelType w:val="hybridMultilevel"/>
    <w:tmpl w:val="757C90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66A58"/>
    <w:multiLevelType w:val="hybridMultilevel"/>
    <w:tmpl w:val="0330C4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4">
    <w:nsid w:val="22467E57"/>
    <w:multiLevelType w:val="hybridMultilevel"/>
    <w:tmpl w:val="40161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9867C2"/>
    <w:multiLevelType w:val="hybridMultilevel"/>
    <w:tmpl w:val="8DC2F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A6B88"/>
    <w:multiLevelType w:val="multilevel"/>
    <w:tmpl w:val="16B223F0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7">
    <w:nsid w:val="38FC6149"/>
    <w:multiLevelType w:val="hybridMultilevel"/>
    <w:tmpl w:val="F420EF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89353D"/>
    <w:multiLevelType w:val="hybridMultilevel"/>
    <w:tmpl w:val="23E8EF0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42EF760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FB4B41"/>
    <w:multiLevelType w:val="hybridMultilevel"/>
    <w:tmpl w:val="99F6203E"/>
    <w:lvl w:ilvl="0" w:tplc="2EB2C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1E3BE2">
      <w:start w:val="1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968EA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26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BA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9ED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A49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8E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9E3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E645363"/>
    <w:multiLevelType w:val="hybridMultilevel"/>
    <w:tmpl w:val="7FA42CCA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414AE7"/>
    <w:multiLevelType w:val="hybridMultilevel"/>
    <w:tmpl w:val="A3F09E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2755B8"/>
    <w:multiLevelType w:val="hybridMultilevel"/>
    <w:tmpl w:val="57246B8C"/>
    <w:lvl w:ilvl="0" w:tplc="040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B72004"/>
    <w:multiLevelType w:val="hybridMultilevel"/>
    <w:tmpl w:val="F37698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E83022"/>
    <w:multiLevelType w:val="hybridMultilevel"/>
    <w:tmpl w:val="640CBD00"/>
    <w:lvl w:ilvl="0" w:tplc="54861E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969CA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48096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251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4EE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CAA7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816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1A53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46EB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43252A2"/>
    <w:multiLevelType w:val="hybridMultilevel"/>
    <w:tmpl w:val="C4380C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D12A36"/>
    <w:multiLevelType w:val="hybridMultilevel"/>
    <w:tmpl w:val="168C50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D403B"/>
    <w:multiLevelType w:val="hybridMultilevel"/>
    <w:tmpl w:val="C536647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A81B96"/>
    <w:multiLevelType w:val="hybridMultilevel"/>
    <w:tmpl w:val="E1866A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A31DD1"/>
    <w:multiLevelType w:val="hybridMultilevel"/>
    <w:tmpl w:val="483A2C84"/>
    <w:lvl w:ilvl="0" w:tplc="040B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0">
    <w:nsid w:val="59961458"/>
    <w:multiLevelType w:val="hybridMultilevel"/>
    <w:tmpl w:val="6B0058A8"/>
    <w:lvl w:ilvl="0" w:tplc="51DE35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99C7018"/>
    <w:multiLevelType w:val="hybridMultilevel"/>
    <w:tmpl w:val="0F0C8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13128D"/>
    <w:multiLevelType w:val="hybridMultilevel"/>
    <w:tmpl w:val="1DBE8112"/>
    <w:lvl w:ilvl="0" w:tplc="C4FA3B4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21B72"/>
    <w:multiLevelType w:val="hybridMultilevel"/>
    <w:tmpl w:val="116229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444C86"/>
    <w:multiLevelType w:val="hybridMultilevel"/>
    <w:tmpl w:val="167255AA"/>
    <w:lvl w:ilvl="0" w:tplc="B6324E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9CC01C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BE17119"/>
    <w:multiLevelType w:val="hybridMultilevel"/>
    <w:tmpl w:val="EAC054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FEF6CBF"/>
    <w:multiLevelType w:val="hybridMultilevel"/>
    <w:tmpl w:val="CE423A1A"/>
    <w:lvl w:ilvl="0" w:tplc="A290F552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4530C9"/>
    <w:multiLevelType w:val="hybridMultilevel"/>
    <w:tmpl w:val="91EA28B2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C16202A"/>
    <w:multiLevelType w:val="hybridMultilevel"/>
    <w:tmpl w:val="3F8080E0"/>
    <w:lvl w:ilvl="0" w:tplc="7AA44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E8A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C022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04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343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A7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2CB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C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6D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36"/>
  </w:num>
  <w:num w:numId="5">
    <w:abstractNumId w:val="34"/>
  </w:num>
  <w:num w:numId="6">
    <w:abstractNumId w:val="16"/>
  </w:num>
  <w:num w:numId="7">
    <w:abstractNumId w:val="3"/>
  </w:num>
  <w:num w:numId="8">
    <w:abstractNumId w:val="37"/>
  </w:num>
  <w:num w:numId="9">
    <w:abstractNumId w:val="20"/>
  </w:num>
  <w:num w:numId="10">
    <w:abstractNumId w:val="22"/>
  </w:num>
  <w:num w:numId="11">
    <w:abstractNumId w:val="7"/>
  </w:num>
  <w:num w:numId="12">
    <w:abstractNumId w:val="17"/>
  </w:num>
  <w:num w:numId="13">
    <w:abstractNumId w:val="18"/>
  </w:num>
  <w:num w:numId="14">
    <w:abstractNumId w:val="12"/>
  </w:num>
  <w:num w:numId="15">
    <w:abstractNumId w:val="14"/>
  </w:num>
  <w:num w:numId="16">
    <w:abstractNumId w:val="35"/>
  </w:num>
  <w:num w:numId="17">
    <w:abstractNumId w:val="30"/>
  </w:num>
  <w:num w:numId="18">
    <w:abstractNumId w:val="5"/>
  </w:num>
  <w:num w:numId="19">
    <w:abstractNumId w:val="2"/>
  </w:num>
  <w:num w:numId="20">
    <w:abstractNumId w:val="29"/>
  </w:num>
  <w:num w:numId="21">
    <w:abstractNumId w:val="28"/>
  </w:num>
  <w:num w:numId="22">
    <w:abstractNumId w:val="23"/>
  </w:num>
  <w:num w:numId="23">
    <w:abstractNumId w:val="21"/>
  </w:num>
  <w:num w:numId="24">
    <w:abstractNumId w:val="32"/>
  </w:num>
  <w:num w:numId="25">
    <w:abstractNumId w:val="9"/>
  </w:num>
  <w:num w:numId="26">
    <w:abstractNumId w:val="15"/>
  </w:num>
  <w:num w:numId="27">
    <w:abstractNumId w:val="19"/>
  </w:num>
  <w:num w:numId="28">
    <w:abstractNumId w:val="24"/>
  </w:num>
  <w:num w:numId="29">
    <w:abstractNumId w:val="38"/>
  </w:num>
  <w:num w:numId="30">
    <w:abstractNumId w:val="31"/>
  </w:num>
  <w:num w:numId="31">
    <w:abstractNumId w:val="8"/>
  </w:num>
  <w:num w:numId="32">
    <w:abstractNumId w:val="25"/>
  </w:num>
  <w:num w:numId="33">
    <w:abstractNumId w:val="4"/>
  </w:num>
  <w:num w:numId="34">
    <w:abstractNumId w:val="10"/>
  </w:num>
  <w:num w:numId="35">
    <w:abstractNumId w:val="27"/>
  </w:num>
  <w:num w:numId="36">
    <w:abstractNumId w:val="1"/>
  </w:num>
  <w:num w:numId="37">
    <w:abstractNumId w:val="33"/>
  </w:num>
  <w:num w:numId="38">
    <w:abstractNumId w:val="2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proofState w:spelling="clean" w:grammar="clean"/>
  <w:trackRevisions/>
  <w:doNotTrackFormatting/>
  <w:defaultTabStop w:val="284"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30CF"/>
    <w:rsid w:val="00005858"/>
    <w:rsid w:val="00011AE8"/>
    <w:rsid w:val="00013CB0"/>
    <w:rsid w:val="000156B7"/>
    <w:rsid w:val="000265DA"/>
    <w:rsid w:val="00033017"/>
    <w:rsid w:val="00033134"/>
    <w:rsid w:val="00033DDC"/>
    <w:rsid w:val="00051F85"/>
    <w:rsid w:val="0005496C"/>
    <w:rsid w:val="00057D44"/>
    <w:rsid w:val="00066F24"/>
    <w:rsid w:val="0007114D"/>
    <w:rsid w:val="00072131"/>
    <w:rsid w:val="00072313"/>
    <w:rsid w:val="00081269"/>
    <w:rsid w:val="00096EAC"/>
    <w:rsid w:val="000A6D09"/>
    <w:rsid w:val="000B7051"/>
    <w:rsid w:val="000C2348"/>
    <w:rsid w:val="000C2FAF"/>
    <w:rsid w:val="000D2EBF"/>
    <w:rsid w:val="000D5B1D"/>
    <w:rsid w:val="000D6E20"/>
    <w:rsid w:val="000E434C"/>
    <w:rsid w:val="000F034E"/>
    <w:rsid w:val="000F4A9C"/>
    <w:rsid w:val="000F4F48"/>
    <w:rsid w:val="00110175"/>
    <w:rsid w:val="00120C12"/>
    <w:rsid w:val="001220D2"/>
    <w:rsid w:val="001350BB"/>
    <w:rsid w:val="00135C2F"/>
    <w:rsid w:val="001427ED"/>
    <w:rsid w:val="0014763B"/>
    <w:rsid w:val="00150BA1"/>
    <w:rsid w:val="00153D6C"/>
    <w:rsid w:val="00162BC2"/>
    <w:rsid w:val="00170787"/>
    <w:rsid w:val="00182ED3"/>
    <w:rsid w:val="00184586"/>
    <w:rsid w:val="00193664"/>
    <w:rsid w:val="001960BA"/>
    <w:rsid w:val="00197264"/>
    <w:rsid w:val="001A3CFE"/>
    <w:rsid w:val="001A730C"/>
    <w:rsid w:val="001B0D3D"/>
    <w:rsid w:val="001C06CA"/>
    <w:rsid w:val="001C5665"/>
    <w:rsid w:val="001C6910"/>
    <w:rsid w:val="001C6E32"/>
    <w:rsid w:val="001D1159"/>
    <w:rsid w:val="001D3062"/>
    <w:rsid w:val="001D394F"/>
    <w:rsid w:val="001E3E96"/>
    <w:rsid w:val="001F37A5"/>
    <w:rsid w:val="001F5B8C"/>
    <w:rsid w:val="00204B70"/>
    <w:rsid w:val="002050C3"/>
    <w:rsid w:val="0021021A"/>
    <w:rsid w:val="002167C5"/>
    <w:rsid w:val="002267A4"/>
    <w:rsid w:val="002316A7"/>
    <w:rsid w:val="002317F8"/>
    <w:rsid w:val="00236315"/>
    <w:rsid w:val="00241C64"/>
    <w:rsid w:val="002537B3"/>
    <w:rsid w:val="0025795F"/>
    <w:rsid w:val="00261686"/>
    <w:rsid w:val="00266442"/>
    <w:rsid w:val="002750D2"/>
    <w:rsid w:val="002801F9"/>
    <w:rsid w:val="00280DA5"/>
    <w:rsid w:val="002A1581"/>
    <w:rsid w:val="002A1637"/>
    <w:rsid w:val="002A2053"/>
    <w:rsid w:val="002A28F2"/>
    <w:rsid w:val="002A7C72"/>
    <w:rsid w:val="002B0A51"/>
    <w:rsid w:val="002B0B0A"/>
    <w:rsid w:val="002B5052"/>
    <w:rsid w:val="002B6D48"/>
    <w:rsid w:val="002B7DBC"/>
    <w:rsid w:val="002C2445"/>
    <w:rsid w:val="002D5D2C"/>
    <w:rsid w:val="002E4794"/>
    <w:rsid w:val="00304323"/>
    <w:rsid w:val="00305270"/>
    <w:rsid w:val="0031060E"/>
    <w:rsid w:val="0031507C"/>
    <w:rsid w:val="00324BB5"/>
    <w:rsid w:val="00360648"/>
    <w:rsid w:val="00361AFA"/>
    <w:rsid w:val="00386A81"/>
    <w:rsid w:val="003877C0"/>
    <w:rsid w:val="003A42C3"/>
    <w:rsid w:val="003A6BFD"/>
    <w:rsid w:val="003A70BB"/>
    <w:rsid w:val="003B2E93"/>
    <w:rsid w:val="003B3681"/>
    <w:rsid w:val="003C11E7"/>
    <w:rsid w:val="003C763F"/>
    <w:rsid w:val="003C76DB"/>
    <w:rsid w:val="003D37D1"/>
    <w:rsid w:val="003F18F4"/>
    <w:rsid w:val="003F5E4D"/>
    <w:rsid w:val="003F7159"/>
    <w:rsid w:val="00400960"/>
    <w:rsid w:val="0040222D"/>
    <w:rsid w:val="00406DA4"/>
    <w:rsid w:val="00413BDE"/>
    <w:rsid w:val="00427FAD"/>
    <w:rsid w:val="0043151E"/>
    <w:rsid w:val="004332F0"/>
    <w:rsid w:val="004445EA"/>
    <w:rsid w:val="00446B28"/>
    <w:rsid w:val="004501DC"/>
    <w:rsid w:val="00455BDC"/>
    <w:rsid w:val="004648D2"/>
    <w:rsid w:val="00464BF9"/>
    <w:rsid w:val="004655C9"/>
    <w:rsid w:val="00471676"/>
    <w:rsid w:val="004817C1"/>
    <w:rsid w:val="00485790"/>
    <w:rsid w:val="00486B6B"/>
    <w:rsid w:val="00490C09"/>
    <w:rsid w:val="004B0836"/>
    <w:rsid w:val="004B7A6C"/>
    <w:rsid w:val="004D38E5"/>
    <w:rsid w:val="004E27AC"/>
    <w:rsid w:val="004E6202"/>
    <w:rsid w:val="00505E94"/>
    <w:rsid w:val="005079B5"/>
    <w:rsid w:val="005107E8"/>
    <w:rsid w:val="00520166"/>
    <w:rsid w:val="005212BF"/>
    <w:rsid w:val="005216E3"/>
    <w:rsid w:val="00524742"/>
    <w:rsid w:val="00525130"/>
    <w:rsid w:val="00530FE6"/>
    <w:rsid w:val="00532178"/>
    <w:rsid w:val="00532BF4"/>
    <w:rsid w:val="0054683D"/>
    <w:rsid w:val="005532A4"/>
    <w:rsid w:val="00554189"/>
    <w:rsid w:val="00560BD8"/>
    <w:rsid w:val="00562966"/>
    <w:rsid w:val="00566642"/>
    <w:rsid w:val="00566B9D"/>
    <w:rsid w:val="00571ACF"/>
    <w:rsid w:val="00574D5B"/>
    <w:rsid w:val="00583629"/>
    <w:rsid w:val="00591549"/>
    <w:rsid w:val="0059354F"/>
    <w:rsid w:val="005A3A39"/>
    <w:rsid w:val="005A3D82"/>
    <w:rsid w:val="005A3EF4"/>
    <w:rsid w:val="005B0304"/>
    <w:rsid w:val="005B7CBF"/>
    <w:rsid w:val="005D49E5"/>
    <w:rsid w:val="005E080D"/>
    <w:rsid w:val="005E37B4"/>
    <w:rsid w:val="005E6CBF"/>
    <w:rsid w:val="005F09EE"/>
    <w:rsid w:val="005F4FDD"/>
    <w:rsid w:val="00606A7F"/>
    <w:rsid w:val="0061287F"/>
    <w:rsid w:val="0061474C"/>
    <w:rsid w:val="006259EE"/>
    <w:rsid w:val="006270D6"/>
    <w:rsid w:val="006338D7"/>
    <w:rsid w:val="00634242"/>
    <w:rsid w:val="006424A8"/>
    <w:rsid w:val="00642811"/>
    <w:rsid w:val="0065464F"/>
    <w:rsid w:val="006571DA"/>
    <w:rsid w:val="00665B2E"/>
    <w:rsid w:val="00673E7A"/>
    <w:rsid w:val="00683ADE"/>
    <w:rsid w:val="00684A7C"/>
    <w:rsid w:val="00696E64"/>
    <w:rsid w:val="006A08DA"/>
    <w:rsid w:val="006A3D08"/>
    <w:rsid w:val="006A7CCD"/>
    <w:rsid w:val="006B2085"/>
    <w:rsid w:val="006B3A37"/>
    <w:rsid w:val="006C412C"/>
    <w:rsid w:val="006C671E"/>
    <w:rsid w:val="006C6F45"/>
    <w:rsid w:val="006C71D0"/>
    <w:rsid w:val="006E3DC4"/>
    <w:rsid w:val="006E42D4"/>
    <w:rsid w:val="006E45DB"/>
    <w:rsid w:val="006E5B35"/>
    <w:rsid w:val="006E7725"/>
    <w:rsid w:val="006F1D90"/>
    <w:rsid w:val="006F3003"/>
    <w:rsid w:val="00701434"/>
    <w:rsid w:val="0070239B"/>
    <w:rsid w:val="00703B11"/>
    <w:rsid w:val="00705624"/>
    <w:rsid w:val="00710E97"/>
    <w:rsid w:val="00714A79"/>
    <w:rsid w:val="00716633"/>
    <w:rsid w:val="0072185B"/>
    <w:rsid w:val="00721A43"/>
    <w:rsid w:val="00730A76"/>
    <w:rsid w:val="00733EB1"/>
    <w:rsid w:val="007473B9"/>
    <w:rsid w:val="0074777E"/>
    <w:rsid w:val="00754446"/>
    <w:rsid w:val="0076012C"/>
    <w:rsid w:val="00765AB4"/>
    <w:rsid w:val="00771F4C"/>
    <w:rsid w:val="007755FF"/>
    <w:rsid w:val="00776192"/>
    <w:rsid w:val="007803CF"/>
    <w:rsid w:val="007849A8"/>
    <w:rsid w:val="00787643"/>
    <w:rsid w:val="0078778C"/>
    <w:rsid w:val="007A55A9"/>
    <w:rsid w:val="007A696E"/>
    <w:rsid w:val="007A7FD7"/>
    <w:rsid w:val="007B127E"/>
    <w:rsid w:val="007B1E06"/>
    <w:rsid w:val="007B1E1F"/>
    <w:rsid w:val="007B6400"/>
    <w:rsid w:val="007B6ABC"/>
    <w:rsid w:val="007B7D78"/>
    <w:rsid w:val="007C1FBE"/>
    <w:rsid w:val="007C244A"/>
    <w:rsid w:val="007C2C34"/>
    <w:rsid w:val="007C3230"/>
    <w:rsid w:val="007D0C17"/>
    <w:rsid w:val="007D2A01"/>
    <w:rsid w:val="007E15E9"/>
    <w:rsid w:val="007F34C4"/>
    <w:rsid w:val="007F357D"/>
    <w:rsid w:val="007F4986"/>
    <w:rsid w:val="0080583F"/>
    <w:rsid w:val="008160B9"/>
    <w:rsid w:val="008213CE"/>
    <w:rsid w:val="00830A5F"/>
    <w:rsid w:val="00830AA4"/>
    <w:rsid w:val="00840068"/>
    <w:rsid w:val="00843018"/>
    <w:rsid w:val="008445A5"/>
    <w:rsid w:val="00851959"/>
    <w:rsid w:val="008578E9"/>
    <w:rsid w:val="008639B4"/>
    <w:rsid w:val="00866E68"/>
    <w:rsid w:val="00887E62"/>
    <w:rsid w:val="008962D4"/>
    <w:rsid w:val="008A7A30"/>
    <w:rsid w:val="008B11B0"/>
    <w:rsid w:val="008B49AB"/>
    <w:rsid w:val="008C45D1"/>
    <w:rsid w:val="008D086A"/>
    <w:rsid w:val="008D3052"/>
    <w:rsid w:val="008D4007"/>
    <w:rsid w:val="008E7C4A"/>
    <w:rsid w:val="008F052F"/>
    <w:rsid w:val="008F2526"/>
    <w:rsid w:val="008F5DDA"/>
    <w:rsid w:val="009017A3"/>
    <w:rsid w:val="00903E08"/>
    <w:rsid w:val="00910FFD"/>
    <w:rsid w:val="0091213F"/>
    <w:rsid w:val="00912FE2"/>
    <w:rsid w:val="0091477B"/>
    <w:rsid w:val="00917EE4"/>
    <w:rsid w:val="00923AFE"/>
    <w:rsid w:val="009271C4"/>
    <w:rsid w:val="00937A83"/>
    <w:rsid w:val="0095621D"/>
    <w:rsid w:val="00957258"/>
    <w:rsid w:val="0096099B"/>
    <w:rsid w:val="00962968"/>
    <w:rsid w:val="0096506E"/>
    <w:rsid w:val="00996F32"/>
    <w:rsid w:val="0099736C"/>
    <w:rsid w:val="009A0380"/>
    <w:rsid w:val="009A3E88"/>
    <w:rsid w:val="009A5E9A"/>
    <w:rsid w:val="009A7C55"/>
    <w:rsid w:val="009E2C3B"/>
    <w:rsid w:val="009E2E55"/>
    <w:rsid w:val="009E3F5E"/>
    <w:rsid w:val="009E4B2F"/>
    <w:rsid w:val="009E62B9"/>
    <w:rsid w:val="009F0CA7"/>
    <w:rsid w:val="009F306F"/>
    <w:rsid w:val="009F3F59"/>
    <w:rsid w:val="009F4E0A"/>
    <w:rsid w:val="009F6D81"/>
    <w:rsid w:val="00A02482"/>
    <w:rsid w:val="00A033AE"/>
    <w:rsid w:val="00A076C3"/>
    <w:rsid w:val="00A13866"/>
    <w:rsid w:val="00A13F3F"/>
    <w:rsid w:val="00A17F73"/>
    <w:rsid w:val="00A21CC5"/>
    <w:rsid w:val="00A47E4E"/>
    <w:rsid w:val="00A526DC"/>
    <w:rsid w:val="00A61AF4"/>
    <w:rsid w:val="00A67C3C"/>
    <w:rsid w:val="00A776A5"/>
    <w:rsid w:val="00A83C52"/>
    <w:rsid w:val="00A859FE"/>
    <w:rsid w:val="00AA2DDF"/>
    <w:rsid w:val="00AA5D55"/>
    <w:rsid w:val="00AB75B0"/>
    <w:rsid w:val="00AC0202"/>
    <w:rsid w:val="00AD5DBD"/>
    <w:rsid w:val="00AD5E25"/>
    <w:rsid w:val="00AE1263"/>
    <w:rsid w:val="00AE458F"/>
    <w:rsid w:val="00AE5A5F"/>
    <w:rsid w:val="00AE5DD5"/>
    <w:rsid w:val="00AE6B73"/>
    <w:rsid w:val="00AF2A67"/>
    <w:rsid w:val="00AF46C6"/>
    <w:rsid w:val="00B00F92"/>
    <w:rsid w:val="00B05569"/>
    <w:rsid w:val="00B05E3D"/>
    <w:rsid w:val="00B10100"/>
    <w:rsid w:val="00B124B2"/>
    <w:rsid w:val="00B2198A"/>
    <w:rsid w:val="00B22E0A"/>
    <w:rsid w:val="00B238EA"/>
    <w:rsid w:val="00B33FAF"/>
    <w:rsid w:val="00B429D8"/>
    <w:rsid w:val="00B43FCD"/>
    <w:rsid w:val="00B47A61"/>
    <w:rsid w:val="00B50313"/>
    <w:rsid w:val="00B51087"/>
    <w:rsid w:val="00B6047C"/>
    <w:rsid w:val="00B6184A"/>
    <w:rsid w:val="00B673D2"/>
    <w:rsid w:val="00B67D5C"/>
    <w:rsid w:val="00B704F8"/>
    <w:rsid w:val="00B71730"/>
    <w:rsid w:val="00B8052E"/>
    <w:rsid w:val="00B80CC4"/>
    <w:rsid w:val="00B833C2"/>
    <w:rsid w:val="00B83A5E"/>
    <w:rsid w:val="00B8743A"/>
    <w:rsid w:val="00B87D19"/>
    <w:rsid w:val="00B92CEA"/>
    <w:rsid w:val="00B951D1"/>
    <w:rsid w:val="00BA202B"/>
    <w:rsid w:val="00BA217D"/>
    <w:rsid w:val="00BA2E96"/>
    <w:rsid w:val="00BA5AE4"/>
    <w:rsid w:val="00BA64F9"/>
    <w:rsid w:val="00BA6B60"/>
    <w:rsid w:val="00BB0662"/>
    <w:rsid w:val="00BB29BC"/>
    <w:rsid w:val="00BB354D"/>
    <w:rsid w:val="00BC2060"/>
    <w:rsid w:val="00BC5EFA"/>
    <w:rsid w:val="00BC7763"/>
    <w:rsid w:val="00BD05B3"/>
    <w:rsid w:val="00BD1213"/>
    <w:rsid w:val="00BD3DA4"/>
    <w:rsid w:val="00BD6509"/>
    <w:rsid w:val="00BE41C2"/>
    <w:rsid w:val="00BF67F4"/>
    <w:rsid w:val="00C0355E"/>
    <w:rsid w:val="00C03A00"/>
    <w:rsid w:val="00C03AB8"/>
    <w:rsid w:val="00C0563F"/>
    <w:rsid w:val="00C060D6"/>
    <w:rsid w:val="00C11B59"/>
    <w:rsid w:val="00C16AA9"/>
    <w:rsid w:val="00C22D21"/>
    <w:rsid w:val="00C24814"/>
    <w:rsid w:val="00C276A5"/>
    <w:rsid w:val="00C30558"/>
    <w:rsid w:val="00C30F93"/>
    <w:rsid w:val="00C34995"/>
    <w:rsid w:val="00C40028"/>
    <w:rsid w:val="00C40054"/>
    <w:rsid w:val="00C4163B"/>
    <w:rsid w:val="00C47736"/>
    <w:rsid w:val="00C563BC"/>
    <w:rsid w:val="00C62668"/>
    <w:rsid w:val="00C638E3"/>
    <w:rsid w:val="00C6435A"/>
    <w:rsid w:val="00C7394D"/>
    <w:rsid w:val="00C77D4F"/>
    <w:rsid w:val="00C77E41"/>
    <w:rsid w:val="00C821B7"/>
    <w:rsid w:val="00C90C99"/>
    <w:rsid w:val="00C932D4"/>
    <w:rsid w:val="00C96403"/>
    <w:rsid w:val="00CA01A2"/>
    <w:rsid w:val="00CA2A25"/>
    <w:rsid w:val="00CA3606"/>
    <w:rsid w:val="00CA40E0"/>
    <w:rsid w:val="00CA4FD7"/>
    <w:rsid w:val="00CB3FEE"/>
    <w:rsid w:val="00CB4062"/>
    <w:rsid w:val="00CB5B94"/>
    <w:rsid w:val="00CC14BE"/>
    <w:rsid w:val="00CC56D4"/>
    <w:rsid w:val="00CD2961"/>
    <w:rsid w:val="00CD53E8"/>
    <w:rsid w:val="00CD6053"/>
    <w:rsid w:val="00CE1FC3"/>
    <w:rsid w:val="00CE475D"/>
    <w:rsid w:val="00CE66C2"/>
    <w:rsid w:val="00CE7436"/>
    <w:rsid w:val="00CF3AD4"/>
    <w:rsid w:val="00D06CDA"/>
    <w:rsid w:val="00D10E98"/>
    <w:rsid w:val="00D177BD"/>
    <w:rsid w:val="00D21CE4"/>
    <w:rsid w:val="00D252CD"/>
    <w:rsid w:val="00D32869"/>
    <w:rsid w:val="00D33F15"/>
    <w:rsid w:val="00D43216"/>
    <w:rsid w:val="00D43AE5"/>
    <w:rsid w:val="00D445E9"/>
    <w:rsid w:val="00D55A16"/>
    <w:rsid w:val="00D60720"/>
    <w:rsid w:val="00D75A90"/>
    <w:rsid w:val="00D87AEB"/>
    <w:rsid w:val="00D97B3B"/>
    <w:rsid w:val="00DA2390"/>
    <w:rsid w:val="00DA4851"/>
    <w:rsid w:val="00DB0E53"/>
    <w:rsid w:val="00DD4DB7"/>
    <w:rsid w:val="00DE68AB"/>
    <w:rsid w:val="00DE7A7B"/>
    <w:rsid w:val="00DF1BAD"/>
    <w:rsid w:val="00DF27C7"/>
    <w:rsid w:val="00E07A4C"/>
    <w:rsid w:val="00E13B5B"/>
    <w:rsid w:val="00E14372"/>
    <w:rsid w:val="00E35BA8"/>
    <w:rsid w:val="00E40ACD"/>
    <w:rsid w:val="00E42EC4"/>
    <w:rsid w:val="00E54377"/>
    <w:rsid w:val="00E605FA"/>
    <w:rsid w:val="00E63132"/>
    <w:rsid w:val="00E63BA3"/>
    <w:rsid w:val="00E67BEA"/>
    <w:rsid w:val="00E7063F"/>
    <w:rsid w:val="00E7382C"/>
    <w:rsid w:val="00E763BA"/>
    <w:rsid w:val="00E77050"/>
    <w:rsid w:val="00E77E6C"/>
    <w:rsid w:val="00E814AA"/>
    <w:rsid w:val="00E82627"/>
    <w:rsid w:val="00E83F7D"/>
    <w:rsid w:val="00E87FB3"/>
    <w:rsid w:val="00E90231"/>
    <w:rsid w:val="00EA0BB5"/>
    <w:rsid w:val="00EA5E6F"/>
    <w:rsid w:val="00EA712A"/>
    <w:rsid w:val="00EB3801"/>
    <w:rsid w:val="00EB4C38"/>
    <w:rsid w:val="00EB4D44"/>
    <w:rsid w:val="00EB7BAE"/>
    <w:rsid w:val="00EC18FF"/>
    <w:rsid w:val="00EC66D7"/>
    <w:rsid w:val="00ED0AEF"/>
    <w:rsid w:val="00ED21EC"/>
    <w:rsid w:val="00ED6B6D"/>
    <w:rsid w:val="00ED73C1"/>
    <w:rsid w:val="00EE0B58"/>
    <w:rsid w:val="00EE53D1"/>
    <w:rsid w:val="00EF1D6F"/>
    <w:rsid w:val="00F03E14"/>
    <w:rsid w:val="00F0723E"/>
    <w:rsid w:val="00F0794C"/>
    <w:rsid w:val="00F15374"/>
    <w:rsid w:val="00F15904"/>
    <w:rsid w:val="00F219ED"/>
    <w:rsid w:val="00F25E3C"/>
    <w:rsid w:val="00F27A4B"/>
    <w:rsid w:val="00F3260C"/>
    <w:rsid w:val="00F368E9"/>
    <w:rsid w:val="00F36B20"/>
    <w:rsid w:val="00F4042F"/>
    <w:rsid w:val="00F45B7D"/>
    <w:rsid w:val="00F46E87"/>
    <w:rsid w:val="00F52094"/>
    <w:rsid w:val="00F53E75"/>
    <w:rsid w:val="00F55BFF"/>
    <w:rsid w:val="00F57F82"/>
    <w:rsid w:val="00F60ACF"/>
    <w:rsid w:val="00F612A2"/>
    <w:rsid w:val="00F643E3"/>
    <w:rsid w:val="00F65D09"/>
    <w:rsid w:val="00F6763B"/>
    <w:rsid w:val="00F72236"/>
    <w:rsid w:val="00F8109F"/>
    <w:rsid w:val="00F86664"/>
    <w:rsid w:val="00F916BE"/>
    <w:rsid w:val="00F917E0"/>
    <w:rsid w:val="00F9386C"/>
    <w:rsid w:val="00F9562E"/>
    <w:rsid w:val="00FA2C23"/>
    <w:rsid w:val="00FA3D2B"/>
    <w:rsid w:val="00FB2FFA"/>
    <w:rsid w:val="00FB6280"/>
    <w:rsid w:val="00FB7CE8"/>
    <w:rsid w:val="00FC34E0"/>
    <w:rsid w:val="00FD1DD3"/>
    <w:rsid w:val="00FD593E"/>
    <w:rsid w:val="00FE466A"/>
    <w:rsid w:val="00FE631F"/>
    <w:rsid w:val="00FF1035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90B3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252CD"/>
    <w:rPr>
      <w:rFonts w:ascii="Times New Roman" w:hAnsi="Times New Roman"/>
      <w:sz w:val="24"/>
      <w:lang w:eastAsia="en-US"/>
    </w:rPr>
  </w:style>
  <w:style w:type="paragraph" w:styleId="Otsikko1">
    <w:name w:val="heading 1"/>
    <w:basedOn w:val="Normaali"/>
    <w:next w:val="Normaali"/>
    <w:qFormat/>
    <w:rsid w:val="00D252CD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basedOn w:val="Otsikko1"/>
    <w:next w:val="Normaali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basedOn w:val="Otsikko4"/>
    <w:next w:val="Normaali"/>
    <w:qFormat/>
    <w:rsid w:val="00D252CD"/>
    <w:pPr>
      <w:numPr>
        <w:ilvl w:val="2"/>
      </w:numPr>
      <w:outlineLvl w:val="2"/>
    </w:pPr>
  </w:style>
  <w:style w:type="paragraph" w:styleId="Otsikko4">
    <w:name w:val="heading 4"/>
    <w:basedOn w:val="Otsikko2"/>
    <w:next w:val="Normaali"/>
    <w:qFormat/>
    <w:rsid w:val="00D252CD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D252CD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D252CD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D252CD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D252CD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D252CD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rsid w:val="00D252CD"/>
    <w:pPr>
      <w:suppressLineNumbers/>
    </w:pPr>
  </w:style>
  <w:style w:type="paragraph" w:styleId="Sisluet5">
    <w:name w:val="toc 5"/>
    <w:basedOn w:val="Normaali"/>
    <w:next w:val="Normaali"/>
    <w:semiHidden/>
    <w:rsid w:val="00D252CD"/>
    <w:pPr>
      <w:ind w:left="960"/>
    </w:pPr>
    <w:rPr>
      <w:sz w:val="18"/>
    </w:rPr>
  </w:style>
  <w:style w:type="paragraph" w:styleId="Sisluet4">
    <w:name w:val="toc 4"/>
    <w:basedOn w:val="Normaali"/>
    <w:semiHidden/>
    <w:rsid w:val="00D252CD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  <w:rsid w:val="00D252CD"/>
  </w:style>
  <w:style w:type="paragraph" w:styleId="Sisluet3">
    <w:name w:val="toc 3"/>
    <w:basedOn w:val="Normaali"/>
    <w:next w:val="Normaali"/>
    <w:uiPriority w:val="39"/>
    <w:rsid w:val="00D252CD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D252CD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D252CD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D252CD"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rsid w:val="00D252CD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sid w:val="00D252CD"/>
    <w:rPr>
      <w:noProof/>
      <w:sz w:val="20"/>
    </w:rPr>
  </w:style>
  <w:style w:type="paragraph" w:styleId="Yltunniste">
    <w:name w:val="header"/>
    <w:basedOn w:val="Normaali"/>
    <w:semiHidden/>
    <w:rsid w:val="00D252CD"/>
    <w:rPr>
      <w:noProof/>
      <w:sz w:val="20"/>
    </w:rPr>
  </w:style>
  <w:style w:type="character" w:styleId="Alaviitteenviite">
    <w:name w:val="footnote reference"/>
    <w:basedOn w:val="Kappaleenoletusfontti"/>
    <w:semiHidden/>
    <w:rsid w:val="00D252CD"/>
    <w:rPr>
      <w:position w:val="6"/>
      <w:sz w:val="16"/>
    </w:rPr>
  </w:style>
  <w:style w:type="paragraph" w:styleId="Alaviitteenteksti">
    <w:name w:val="footnote text"/>
    <w:basedOn w:val="Normaali"/>
    <w:semiHidden/>
    <w:rsid w:val="00D252CD"/>
    <w:pPr>
      <w:suppressLineNumbers/>
    </w:pPr>
  </w:style>
  <w:style w:type="paragraph" w:customStyle="1" w:styleId="TableOfContents">
    <w:name w:val="TableOfContents"/>
    <w:basedOn w:val="Normaali"/>
    <w:next w:val="Normaali"/>
    <w:rsid w:val="00D252CD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rsid w:val="00D252CD"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rsid w:val="00D252CD"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rsid w:val="00D252CD"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rsid w:val="00D252CD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D252CD"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rsid w:val="00D252CD"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rsid w:val="00D252CD"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rsid w:val="00D252CD"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rsid w:val="00D252CD"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rsid w:val="00D252CD"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rsid w:val="00D252CD"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rsid w:val="00D252CD"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  <w:rsid w:val="00D252CD"/>
  </w:style>
  <w:style w:type="paragraph" w:styleId="Kuvaotsikko">
    <w:name w:val="caption"/>
    <w:basedOn w:val="Normaali"/>
    <w:next w:val="Normaali"/>
    <w:qFormat/>
    <w:rsid w:val="00D252CD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sid w:val="00D252CD"/>
    <w:rPr>
      <w:sz w:val="20"/>
    </w:rPr>
  </w:style>
  <w:style w:type="paragraph" w:styleId="Asiakirjanrakenneruutu">
    <w:name w:val="Document Map"/>
    <w:basedOn w:val="Normaali"/>
    <w:semiHidden/>
    <w:rsid w:val="00D252CD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D252CD"/>
    <w:rPr>
      <w:sz w:val="20"/>
    </w:rPr>
  </w:style>
  <w:style w:type="paragraph" w:styleId="Makroteksti">
    <w:name w:val="macro"/>
    <w:semiHidden/>
    <w:rsid w:val="00D252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D252CD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D252CD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D252CD"/>
    <w:pPr>
      <w:spacing w:before="120"/>
    </w:pPr>
    <w:rPr>
      <w:rFonts w:ascii="Arial" w:hAnsi="Arial"/>
      <w:b/>
    </w:rPr>
  </w:style>
  <w:style w:type="character" w:styleId="Hyperlinkki">
    <w:name w:val="Hyperlink"/>
    <w:basedOn w:val="Kappaleenoletusfontti"/>
    <w:uiPriority w:val="99"/>
    <w:rsid w:val="00D252CD"/>
    <w:rPr>
      <w:color w:val="0000FF"/>
      <w:u w:val="single"/>
    </w:rPr>
  </w:style>
  <w:style w:type="paragraph" w:styleId="Seliteteksti">
    <w:name w:val="Balloon Text"/>
    <w:basedOn w:val="Normaali"/>
    <w:semiHidden/>
    <w:rsid w:val="00D252CD"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rsid w:val="00D252CD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D252CD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D252CD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252CD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252CD"/>
  </w:style>
  <w:style w:type="paragraph" w:customStyle="1" w:styleId="NormalNumbered">
    <w:name w:val="Normal Numbered"/>
    <w:basedOn w:val="Normaali"/>
    <w:rsid w:val="00D252CD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D252CD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basedOn w:val="Kappaleenoletusfontti"/>
    <w:semiHidden/>
    <w:rsid w:val="00D252CD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D252CD"/>
    <w:rPr>
      <w:b/>
      <w:bCs/>
    </w:rPr>
  </w:style>
  <w:style w:type="character" w:styleId="Korostus">
    <w:name w:val="Emphasis"/>
    <w:basedOn w:val="Kappaleenoletusfontti"/>
    <w:uiPriority w:val="20"/>
    <w:qFormat/>
    <w:rsid w:val="00D252CD"/>
    <w:rPr>
      <w:i/>
      <w:iCs/>
    </w:rPr>
  </w:style>
  <w:style w:type="character" w:customStyle="1" w:styleId="CharChar3">
    <w:name w:val="Char Char3"/>
    <w:basedOn w:val="Kappaleenoletusfontti"/>
    <w:rsid w:val="00D252CD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252CD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252CD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252CD"/>
    <w:rPr>
      <w:b/>
      <w:smallCaps/>
      <w:sz w:val="24"/>
      <w:lang w:val="fi-FI" w:eastAsia="en-US" w:bidi="ar-SA"/>
    </w:rPr>
  </w:style>
  <w:style w:type="character" w:styleId="HTML-koodi">
    <w:name w:val="HTML Code"/>
    <w:basedOn w:val="Kappaleenoletusfontti"/>
    <w:semiHidden/>
    <w:rsid w:val="00D252CD"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rsid w:val="00D25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sid w:val="00D252CD"/>
    <w:rPr>
      <w:b/>
      <w:bCs/>
    </w:rPr>
  </w:style>
  <w:style w:type="character" w:customStyle="1" w:styleId="NyttArvoChar">
    <w:name w:val="NäyttöArvo Char"/>
    <w:basedOn w:val="Kappaleenoletusfontti"/>
    <w:rsid w:val="00D252CD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252CD"/>
    <w:rPr>
      <w:color w:val="008000"/>
    </w:rPr>
  </w:style>
  <w:style w:type="character" w:customStyle="1" w:styleId="NyttOtsikkoCharChar">
    <w:name w:val="NäyttöOtsikko Char Char"/>
    <w:basedOn w:val="NyttArvoChar"/>
    <w:rsid w:val="00D252CD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basedOn w:val="Kappaleenoletusfontti"/>
    <w:semiHidden/>
    <w:rsid w:val="00D252CD"/>
    <w:rPr>
      <w:color w:val="800080"/>
      <w:u w:val="single"/>
    </w:rPr>
  </w:style>
  <w:style w:type="paragraph" w:styleId="NormaaliWWW">
    <w:name w:val="Normal (Web)"/>
    <w:basedOn w:val="Normaali"/>
    <w:semiHidden/>
    <w:rsid w:val="00D252CD"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  <w:rsid w:val="00D252CD"/>
  </w:style>
  <w:style w:type="character" w:customStyle="1" w:styleId="number">
    <w:name w:val="number"/>
    <w:basedOn w:val="Kappaleenoletusfontti"/>
    <w:rsid w:val="00D252CD"/>
  </w:style>
  <w:style w:type="character" w:customStyle="1" w:styleId="Otsikko10">
    <w:name w:val="Otsikko1"/>
    <w:basedOn w:val="Kappaleenoletusfontti"/>
    <w:rsid w:val="00D252CD"/>
  </w:style>
  <w:style w:type="character" w:styleId="Voimakas">
    <w:name w:val="Strong"/>
    <w:basedOn w:val="Kappaleenoletusfontti"/>
    <w:qFormat/>
    <w:rsid w:val="00D252CD"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basedOn w:val="Kappaleenoletusfontti"/>
    <w:rsid w:val="005107E8"/>
    <w:rPr>
      <w:color w:val="0000FF"/>
    </w:rPr>
  </w:style>
  <w:style w:type="character" w:customStyle="1" w:styleId="pi1">
    <w:name w:val="pi1"/>
    <w:basedOn w:val="Kappaleenoletusfontti"/>
    <w:rsid w:val="005107E8"/>
    <w:rPr>
      <w:color w:val="0000FF"/>
    </w:rPr>
  </w:style>
  <w:style w:type="character" w:customStyle="1" w:styleId="ci1">
    <w:name w:val="ci1"/>
    <w:basedOn w:val="Kappaleenoletusfontti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basedOn w:val="Kappaleenoletusfontti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basedOn w:val="Kappaleenoletusfontti"/>
    <w:rsid w:val="005107E8"/>
    <w:rPr>
      <w:color w:val="990000"/>
    </w:rPr>
  </w:style>
  <w:style w:type="character" w:customStyle="1" w:styleId="tx1">
    <w:name w:val="tx1"/>
    <w:basedOn w:val="Kappaleenoletusfontti"/>
    <w:rsid w:val="005107E8"/>
    <w:rPr>
      <w:b/>
      <w:bCs/>
    </w:rPr>
  </w:style>
  <w:style w:type="paragraph" w:styleId="Muutos">
    <w:name w:val="Revision"/>
    <w:hidden/>
    <w:uiPriority w:val="99"/>
    <w:semiHidden/>
    <w:rsid w:val="00D06CDA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34"/>
    <w:qFormat/>
    <w:rsid w:val="00231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tuk.fi/julkaisut/katsaukset/pdf/rontgensateily.pdf" TargetMode="External"/><Relationship Id="rId22" Type="http://schemas.openxmlformats.org/officeDocument/2006/relationships/header" Target="head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10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" ma:contentTypeDescription="Luo uusi asiakirja." ma:contentTypeScope="" ma:versionID="5f2badd67b0fda456fe624eb31b9291e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fc6c1a72e354547a4b99cee40e0285e8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83E44-D14A-4371-85C0-235F838D456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D1BA4C7-F9CA-4949-B40C-EDE366EA2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B2DF9-A0F6-49B9-9D38-6BE208D8F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4F42BD-714D-4A6E-B817-8027D8A5D202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03eac6e-1c06-4e0e-9a8b-77f41e736786"/>
  </ds:schemaRefs>
</ds:datastoreItem>
</file>

<file path=customXml/itemProps5.xml><?xml version="1.0" encoding="utf-8"?>
<ds:datastoreItem xmlns:ds="http://schemas.openxmlformats.org/officeDocument/2006/customXml" ds:itemID="{97DF61F7-E195-4A2D-8BB0-5AC857CDC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8840</Words>
  <Characters>71604</Characters>
  <Application>Microsoft Office Word</Application>
  <DocSecurity>0</DocSecurity>
  <Lines>596</Lines>
  <Paragraphs>160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Kuvantamisen CDA R2 asiakirjarakenteet</vt:lpstr>
      <vt:lpstr>Kuvantamisen CDA R2 asiakirjarakenteet</vt:lpstr>
    </vt:vector>
  </TitlesOfParts>
  <LinksUpToDate>false</LinksUpToDate>
  <CharactersWithSpaces>80284</CharactersWithSpaces>
  <SharedDoc>false</SharedDoc>
  <HLinks>
    <vt:vector size="264" baseType="variant">
      <vt:variant>
        <vt:i4>6357098</vt:i4>
      </vt:variant>
      <vt:variant>
        <vt:i4>267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6357098</vt:i4>
      </vt:variant>
      <vt:variant>
        <vt:i4>264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1114164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_Toc250371111</vt:lpwstr>
      </vt:variant>
      <vt:variant>
        <vt:i4>1114164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_Toc250371110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_Toc250371109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_Toc250371108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_Toc250371107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_Toc250371106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_Toc250371105</vt:lpwstr>
      </vt:variant>
      <vt:variant>
        <vt:i4>1048628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_Toc250371104</vt:lpwstr>
      </vt:variant>
      <vt:variant>
        <vt:i4>1048628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_Toc250371103</vt:lpwstr>
      </vt:variant>
      <vt:variant>
        <vt:i4>1048628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_Toc250371102</vt:lpwstr>
      </vt:variant>
      <vt:variant>
        <vt:i4>1048628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_Toc250371101</vt:lpwstr>
      </vt:variant>
      <vt:variant>
        <vt:i4>1048628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_Toc250371100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_Toc250371099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_Toc250371098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_Toc250371097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_Toc250371096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_Toc250371095</vt:lpwstr>
      </vt:variant>
      <vt:variant>
        <vt:i4>1638453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_Toc250371094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_Toc250371093</vt:lpwstr>
      </vt:variant>
      <vt:variant>
        <vt:i4>1638453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_Toc250371092</vt:lpwstr>
      </vt:variant>
      <vt:variant>
        <vt:i4>1638453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_Toc250371091</vt:lpwstr>
      </vt:variant>
      <vt:variant>
        <vt:i4>1638453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_Toc250371090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_Toc250371089</vt:lpwstr>
      </vt:variant>
      <vt:variant>
        <vt:i4>1507381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_Toc250371076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_Toc250371075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_Toc250371074</vt:lpwstr>
      </vt:variant>
      <vt:variant>
        <vt:i4>1507381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_Toc250371073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_Toc250371072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_Toc250371071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_Toc250371070</vt:lpwstr>
      </vt:variant>
      <vt:variant>
        <vt:i4>1441845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_Toc250371069</vt:lpwstr>
      </vt:variant>
      <vt:variant>
        <vt:i4>1441845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_Toc250371068</vt:lpwstr>
      </vt:variant>
      <vt:variant>
        <vt:i4>1441845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_Toc250371067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_Toc250371066</vt:lpwstr>
      </vt:variant>
      <vt:variant>
        <vt:i4>1441845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_Toc250371065</vt:lpwstr>
      </vt:variant>
      <vt:variant>
        <vt:i4>1441845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_Toc250371064</vt:lpwstr>
      </vt:variant>
      <vt:variant>
        <vt:i4>1441845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_Toc250371063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_Toc250371062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_Toc250371061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_Toc250371060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_Toc250371059</vt:lpwstr>
      </vt:variant>
      <vt:variant>
        <vt:i4>1376309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_Toc250371058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Kuvantamisen CDA R2 asiakirjarakenteet</dc:title>
  <dc:subject>Määrittelydokumentti</dc:subject>
  <dc:creator/>
  <cp:lastModifiedBy/>
  <cp:revision>1</cp:revision>
  <cp:lastPrinted>2008-04-24T09:49:00Z</cp:lastPrinted>
  <dcterms:created xsi:type="dcterms:W3CDTF">2014-11-06T09:30:00Z</dcterms:created>
  <dcterms:modified xsi:type="dcterms:W3CDTF">2014-11-13T20:50:00Z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2.10</vt:lpwstr>
  </property>
  <property fmtid="{D5CDD505-2E9C-101B-9397-08002B2CF9AE}" pid="3" name="VersioPäivä">
    <vt:lpwstr>x.11.2014</vt:lpwstr>
  </property>
  <property fmtid="{D5CDD505-2E9C-101B-9397-08002B2CF9AE}" pid="4" name="OID">
    <vt:lpwstr>1.2.246.777.11.2014.X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